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4E2EE" w14:textId="77777777" w:rsidR="00AB6343" w:rsidRDefault="00AB6343" w:rsidP="00870CA0">
      <w:pPr>
        <w:spacing w:line="360" w:lineRule="auto"/>
        <w:jc w:val="center"/>
      </w:pPr>
    </w:p>
    <w:p w14:paraId="5841544A" w14:textId="16E76672" w:rsidR="0019008D" w:rsidRPr="00BF4E87" w:rsidRDefault="00295A2D" w:rsidP="00870CA0">
      <w:pPr>
        <w:spacing w:line="360" w:lineRule="auto"/>
        <w:jc w:val="center"/>
      </w:pPr>
      <w:del w:id="0" w:author="Hearty, Jeffrey T" w:date="2025-08-01T15:18:00Z">
        <w:r w:rsidRPr="00BF4E87" w:rsidDel="00353DEE">
          <w:delText xml:space="preserve">EXHIBIT </w:delText>
        </w:r>
        <w:r w:rsidR="00E355AA" w:rsidRPr="00BF4E87" w:rsidDel="00353DEE">
          <w:delText>A</w:delText>
        </w:r>
      </w:del>
    </w:p>
    <w:p w14:paraId="5D4B6FED" w14:textId="77777777" w:rsidR="0019008D" w:rsidRPr="00BF4E87" w:rsidRDefault="0019008D" w:rsidP="00870CA0">
      <w:pPr>
        <w:spacing w:line="360" w:lineRule="auto"/>
        <w:jc w:val="center"/>
      </w:pPr>
    </w:p>
    <w:p w14:paraId="3211B728" w14:textId="77777777" w:rsidR="0019008D" w:rsidRPr="00BF4E87" w:rsidRDefault="0019008D" w:rsidP="002273D0">
      <w:pPr>
        <w:pStyle w:val="NoSpacing"/>
        <w:jc w:val="center"/>
      </w:pPr>
      <w:r w:rsidRPr="00BF4E87">
        <w:t>UNITED STATES</w:t>
      </w:r>
    </w:p>
    <w:p w14:paraId="6CAC4E1F" w14:textId="77777777" w:rsidR="0019008D" w:rsidRPr="00BF4E87" w:rsidRDefault="0019008D" w:rsidP="002273D0">
      <w:pPr>
        <w:pStyle w:val="NoSpacing"/>
        <w:jc w:val="center"/>
      </w:pPr>
      <w:r w:rsidRPr="00BF4E87">
        <w:t>DEPARTMENT OF THE INTERIOR</w:t>
      </w:r>
    </w:p>
    <w:p w14:paraId="293DFE3D" w14:textId="77777777" w:rsidR="0019008D" w:rsidRPr="00BF4E87" w:rsidRDefault="0019008D" w:rsidP="002273D0">
      <w:pPr>
        <w:pStyle w:val="NoSpacing"/>
        <w:jc w:val="center"/>
      </w:pPr>
      <w:r w:rsidRPr="00BF4E87">
        <w:t>BUREAU OF RECLAMATION</w:t>
      </w:r>
    </w:p>
    <w:p w14:paraId="4A4F311E" w14:textId="77777777" w:rsidR="0019008D" w:rsidRPr="00BF4E87" w:rsidRDefault="0019008D" w:rsidP="002273D0">
      <w:pPr>
        <w:pStyle w:val="NoSpacing"/>
        <w:jc w:val="center"/>
      </w:pPr>
    </w:p>
    <w:p w14:paraId="5B1C2643" w14:textId="01C638AC" w:rsidR="0019008D" w:rsidRPr="00BF4E87" w:rsidRDefault="00A00D27" w:rsidP="002273D0">
      <w:pPr>
        <w:pStyle w:val="NoSpacing"/>
        <w:jc w:val="center"/>
        <w:rPr>
          <w:caps/>
        </w:rPr>
      </w:pPr>
      <w:r w:rsidRPr="00BF4E87">
        <w:rPr>
          <w:caps/>
        </w:rPr>
        <w:t xml:space="preserve">strawberry valley </w:t>
      </w:r>
      <w:r w:rsidR="002C5333" w:rsidRPr="00BF4E87">
        <w:rPr>
          <w:caps/>
        </w:rPr>
        <w:t>Project</w:t>
      </w:r>
      <w:r w:rsidR="0019008D" w:rsidRPr="00BF4E87">
        <w:rPr>
          <w:caps/>
        </w:rPr>
        <w:t>, Utah</w:t>
      </w:r>
    </w:p>
    <w:p w14:paraId="61F4B46D" w14:textId="77777777" w:rsidR="0019008D" w:rsidRPr="00BF4E87" w:rsidRDefault="0019008D" w:rsidP="002273D0">
      <w:pPr>
        <w:pStyle w:val="NoSpacing"/>
        <w:jc w:val="center"/>
      </w:pPr>
    </w:p>
    <w:p w14:paraId="7382DC0F" w14:textId="2CA683A0" w:rsidR="00855669" w:rsidRPr="00BF4E87" w:rsidRDefault="00826BFC" w:rsidP="002273D0">
      <w:pPr>
        <w:pStyle w:val="NoSpacing"/>
        <w:jc w:val="center"/>
      </w:pPr>
      <w:r w:rsidRPr="00BF4E87">
        <w:t xml:space="preserve">THIRD-PARTY </w:t>
      </w:r>
      <w:r w:rsidR="0019008D" w:rsidRPr="00BF4E87">
        <w:t xml:space="preserve">CONTRACT </w:t>
      </w:r>
    </w:p>
    <w:p w14:paraId="03BA9C82" w14:textId="1AF46426" w:rsidR="0019008D" w:rsidRPr="00BF4E87" w:rsidRDefault="0019008D" w:rsidP="002273D0">
      <w:pPr>
        <w:pStyle w:val="NoSpacing"/>
        <w:jc w:val="center"/>
      </w:pPr>
      <w:r w:rsidRPr="00BF4E87">
        <w:t xml:space="preserve">FOR </w:t>
      </w:r>
      <w:r w:rsidR="00A00D27" w:rsidRPr="00BF4E87">
        <w:t xml:space="preserve">CHANGE OF USE OF </w:t>
      </w:r>
      <w:r w:rsidRPr="00BF4E87">
        <w:t>PROJECT WATER</w:t>
      </w:r>
      <w:r w:rsidR="00271324" w:rsidRPr="00BF4E87">
        <w:t xml:space="preserve"> TO MISCELLANOUES PURPOSES</w:t>
      </w:r>
    </w:p>
    <w:p w14:paraId="2912D1B6" w14:textId="40964C9B" w:rsidR="0019008D" w:rsidDel="00353DEE" w:rsidRDefault="00D705EF" w:rsidP="002273D0">
      <w:pPr>
        <w:pStyle w:val="NoSpacing"/>
        <w:jc w:val="center"/>
        <w:rPr>
          <w:del w:id="1" w:author="Hearty, Jeffrey T" w:date="2025-08-01T15:18:00Z"/>
        </w:rPr>
      </w:pPr>
      <w:del w:id="2" w:author="Hearty, Jeffrey T" w:date="2025-08-01T15:18:00Z">
        <w:r w:rsidRPr="00BF4E87" w:rsidDel="00353DEE">
          <w:delText xml:space="preserve">BETWEEN </w:delText>
        </w:r>
      </w:del>
    </w:p>
    <w:p w14:paraId="52040C95" w14:textId="7CC7BEE2" w:rsidR="00D43EE8" w:rsidRPr="00BF4E87" w:rsidDel="00353DEE" w:rsidRDefault="00F831AF" w:rsidP="002273D0">
      <w:pPr>
        <w:pStyle w:val="NoSpacing"/>
        <w:jc w:val="center"/>
        <w:rPr>
          <w:del w:id="3" w:author="Hearty, Jeffrey T" w:date="2025-08-01T15:18:00Z"/>
        </w:rPr>
      </w:pPr>
      <w:del w:id="4" w:author="Hearty, Jeffrey T" w:date="2025-08-01T15:18:00Z">
        <w:r w:rsidRPr="00BF4E87" w:rsidDel="00353DEE">
          <w:delText xml:space="preserve">THE </w:delText>
        </w:r>
        <w:r w:rsidR="00A00D27" w:rsidRPr="00BF4E87" w:rsidDel="00353DEE">
          <w:delText>_____________________________________</w:delText>
        </w:r>
      </w:del>
    </w:p>
    <w:p w14:paraId="00638554" w14:textId="223035E1" w:rsidR="00D43EE8" w:rsidRPr="00BF4E87" w:rsidDel="00353DEE" w:rsidRDefault="00D43EE8" w:rsidP="002273D0">
      <w:pPr>
        <w:pStyle w:val="NoSpacing"/>
        <w:jc w:val="center"/>
        <w:rPr>
          <w:del w:id="5" w:author="Hearty, Jeffrey T" w:date="2025-08-01T15:18:00Z"/>
        </w:rPr>
      </w:pPr>
      <w:del w:id="6" w:author="Hearty, Jeffrey T" w:date="2025-08-01T15:18:00Z">
        <w:r w:rsidRPr="00BF4E87" w:rsidDel="00353DEE">
          <w:delText>AND</w:delText>
        </w:r>
      </w:del>
    </w:p>
    <w:p w14:paraId="04FE88CA" w14:textId="5DDEF153" w:rsidR="0019008D" w:rsidRPr="00BF4E87" w:rsidDel="00353DEE" w:rsidRDefault="00D43EE8" w:rsidP="002273D0">
      <w:pPr>
        <w:pStyle w:val="NoSpacing"/>
        <w:jc w:val="center"/>
        <w:rPr>
          <w:del w:id="7" w:author="Hearty, Jeffrey T" w:date="2025-08-01T15:18:00Z"/>
        </w:rPr>
      </w:pPr>
      <w:del w:id="8" w:author="Hearty, Jeffrey T" w:date="2025-08-01T15:18:00Z">
        <w:r w:rsidRPr="00BF4E87" w:rsidDel="00353DEE">
          <w:delText>______________________________________</w:delText>
        </w:r>
      </w:del>
    </w:p>
    <w:p w14:paraId="1157105A" w14:textId="524CDC1F" w:rsidR="00816916" w:rsidRPr="006F6595" w:rsidDel="00353DEE" w:rsidRDefault="00816916" w:rsidP="00870CA0">
      <w:pPr>
        <w:spacing w:line="360" w:lineRule="auto"/>
        <w:jc w:val="center"/>
        <w:rPr>
          <w:del w:id="9" w:author="Hearty, Jeffrey T" w:date="2025-08-01T15:18:00Z"/>
        </w:rPr>
      </w:pPr>
      <w:del w:id="10" w:author="Hearty, Jeffrey T" w:date="2025-08-01T15:18:00Z">
        <w:r w:rsidRPr="006F6595" w:rsidDel="00353DEE">
          <w:delText>THE STRAWBERRY WATER USERS ASSOCIATION</w:delText>
        </w:r>
      </w:del>
    </w:p>
    <w:p w14:paraId="12D1B902" w14:textId="28FBEB3D" w:rsidR="00BF4E87" w:rsidRPr="004B5A90" w:rsidDel="00353DEE" w:rsidRDefault="00816916" w:rsidP="00BF4E87">
      <w:pPr>
        <w:spacing w:line="360" w:lineRule="auto"/>
        <w:jc w:val="center"/>
        <w:rPr>
          <w:del w:id="11" w:author="Hearty, Jeffrey T" w:date="2025-08-01T15:18:00Z"/>
        </w:rPr>
      </w:pPr>
      <w:del w:id="12" w:author="Hearty, Jeffrey T" w:date="2025-08-01T15:18:00Z">
        <w:r w:rsidRPr="006F6595" w:rsidDel="00353DEE">
          <w:delText>AND</w:delText>
        </w:r>
        <w:r w:rsidR="00BF4E87" w:rsidDel="00353DEE">
          <w:delText xml:space="preserve"> </w:delText>
        </w:r>
        <w:r w:rsidR="00BF4E87" w:rsidRPr="004B5A90" w:rsidDel="00353DEE">
          <w:delText xml:space="preserve">REVIEWED BY </w:delText>
        </w:r>
      </w:del>
    </w:p>
    <w:p w14:paraId="5F9D1DD3" w14:textId="335C4DF1" w:rsidR="00816916" w:rsidRPr="006F6595" w:rsidDel="00353DEE" w:rsidRDefault="00816916" w:rsidP="00816916">
      <w:pPr>
        <w:spacing w:line="360" w:lineRule="auto"/>
        <w:jc w:val="center"/>
        <w:rPr>
          <w:del w:id="13" w:author="Hearty, Jeffrey T" w:date="2025-08-01T15:18:00Z"/>
        </w:rPr>
      </w:pPr>
      <w:del w:id="14" w:author="Hearty, Jeffrey T" w:date="2025-08-01T15:18:00Z">
        <w:r w:rsidRPr="006F6595" w:rsidDel="00353DEE">
          <w:delText>THE UNITED STATES BUREAU OF RECLAMATION</w:delText>
        </w:r>
      </w:del>
    </w:p>
    <w:p w14:paraId="26D54F3F" w14:textId="77777777" w:rsidR="00D318A8" w:rsidRPr="00BF4E87" w:rsidRDefault="00D318A8" w:rsidP="00870CA0">
      <w:pPr>
        <w:spacing w:line="360" w:lineRule="auto"/>
        <w:jc w:val="center"/>
      </w:pPr>
    </w:p>
    <w:p w14:paraId="604DEE7A" w14:textId="1DC4E047" w:rsidR="0019008D" w:rsidRPr="00BF4E87" w:rsidRDefault="0019008D" w:rsidP="0042039B">
      <w:pPr>
        <w:spacing w:line="360" w:lineRule="auto"/>
        <w:ind w:firstLine="720"/>
      </w:pPr>
      <w:r w:rsidRPr="00BF4E87">
        <w:t xml:space="preserve">THIS </w:t>
      </w:r>
      <w:r w:rsidR="00826BFC" w:rsidRPr="00BF4E87">
        <w:t xml:space="preserve">THIRD-PARTY </w:t>
      </w:r>
      <w:r w:rsidRPr="00BF4E87">
        <w:t>CONTRACT</w:t>
      </w:r>
      <w:r w:rsidR="0042039B" w:rsidRPr="00BF4E87">
        <w:t xml:space="preserve"> (</w:t>
      </w:r>
      <w:r w:rsidR="00826BFC" w:rsidRPr="00BF4E87">
        <w:t xml:space="preserve">Third-Party </w:t>
      </w:r>
      <w:r w:rsidR="0042039B" w:rsidRPr="00BF4E87">
        <w:t>Contract or Contract)</w:t>
      </w:r>
      <w:r w:rsidR="00B93238" w:rsidRPr="00BF4E87">
        <w:t xml:space="preserve"> is</w:t>
      </w:r>
      <w:r w:rsidRPr="00BF4E87">
        <w:t xml:space="preserve"> made </w:t>
      </w:r>
      <w:r w:rsidR="00AB6343">
        <w:t>and entered into</w:t>
      </w:r>
      <w:r w:rsidRPr="00BF4E87">
        <w:t xml:space="preserve"> pursuant to the Act of June 17, 1902 (32 Stat. 388), and acts amendatory thereof or supplementary thereto, particularly the </w:t>
      </w:r>
      <w:bookmarkStart w:id="15" w:name="_Hlk200355366"/>
      <w:r w:rsidR="00A00D27" w:rsidRPr="00BF4E87">
        <w:t xml:space="preserve">Miscellaneous Purposes </w:t>
      </w:r>
      <w:r w:rsidRPr="00BF4E87">
        <w:t xml:space="preserve">Act of </w:t>
      </w:r>
      <w:r w:rsidR="00B265AA" w:rsidRPr="00BF4E87">
        <w:t>February 25, 1920 (4</w:t>
      </w:r>
      <w:r w:rsidR="00011A3A" w:rsidRPr="00BF4E87">
        <w:t>3 USC § 521</w:t>
      </w:r>
      <w:r w:rsidR="00B265AA" w:rsidRPr="00BF4E87">
        <w:t>)</w:t>
      </w:r>
      <w:bookmarkEnd w:id="15"/>
      <w:r w:rsidR="00B93238" w:rsidRPr="00BF4E87">
        <w:t>,</w:t>
      </w:r>
      <w:r w:rsidR="00B265AA" w:rsidRPr="00BF4E87">
        <w:t xml:space="preserve"> </w:t>
      </w:r>
      <w:r w:rsidR="006F6595">
        <w:t xml:space="preserve">by and </w:t>
      </w:r>
      <w:r w:rsidRPr="00BF4E87">
        <w:t xml:space="preserve">among, </w:t>
      </w:r>
      <w:bookmarkStart w:id="16" w:name="_Hlk200368815"/>
      <w:r w:rsidRPr="00BF4E87">
        <w:t xml:space="preserve">the </w:t>
      </w:r>
      <w:r w:rsidR="00A00D27" w:rsidRPr="00BF4E87">
        <w:rPr>
          <w:caps/>
        </w:rPr>
        <w:t xml:space="preserve">___________________________ </w:t>
      </w:r>
      <w:r w:rsidR="00E2735E" w:rsidRPr="00BF4E87">
        <w:rPr>
          <w:caps/>
        </w:rPr>
        <w:t>(</w:t>
      </w:r>
      <w:r w:rsidR="00AB6343">
        <w:t>Canal</w:t>
      </w:r>
      <w:r w:rsidR="00AB6343">
        <w:rPr>
          <w:caps/>
        </w:rPr>
        <w:t xml:space="preserve"> </w:t>
      </w:r>
      <w:r w:rsidR="00A00D27" w:rsidRPr="00BF4E87">
        <w:t>Company</w:t>
      </w:r>
      <w:r w:rsidR="00657380" w:rsidRPr="00BF4E87">
        <w:rPr>
          <w:caps/>
        </w:rPr>
        <w:t>)</w:t>
      </w:r>
      <w:r w:rsidRPr="00BF4E87">
        <w:t xml:space="preserve"> </w:t>
      </w:r>
      <w:r w:rsidR="00307D99" w:rsidRPr="00BF4E87">
        <w:t>a</w:t>
      </w:r>
      <w:r w:rsidR="00A00D27" w:rsidRPr="00BF4E87">
        <w:t xml:space="preserve"> </w:t>
      </w:r>
      <w:r w:rsidR="006F6595">
        <w:t>nonprofit corporation</w:t>
      </w:r>
      <w:r w:rsidR="00657380" w:rsidRPr="00BF4E87">
        <w:t xml:space="preserve"> </w:t>
      </w:r>
      <w:r w:rsidRPr="00BF4E87">
        <w:t xml:space="preserve">organized </w:t>
      </w:r>
      <w:r w:rsidR="00307D99" w:rsidRPr="00BF4E87">
        <w:t xml:space="preserve">and existing </w:t>
      </w:r>
      <w:r w:rsidRPr="00BF4E87">
        <w:t>under the laws of the State of Utah</w:t>
      </w:r>
      <w:r w:rsidR="00D43EE8" w:rsidRPr="00BF4E87">
        <w:t xml:space="preserve">, </w:t>
      </w:r>
      <w:r w:rsidR="00F62AFE">
        <w:t>[</w:t>
      </w:r>
      <w:r w:rsidR="00F62AFE" w:rsidRPr="00BF4E87">
        <w:t xml:space="preserve">the </w:t>
      </w:r>
      <w:r w:rsidR="00F62AFE" w:rsidRPr="00BF4E87">
        <w:rPr>
          <w:caps/>
        </w:rPr>
        <w:t xml:space="preserve">___________________________ </w:t>
      </w:r>
      <w:r w:rsidR="00F62AFE">
        <w:rPr>
          <w:caps/>
        </w:rPr>
        <w:t>(</w:t>
      </w:r>
      <w:del w:id="17" w:author="Hearty, Jeffrey T" w:date="2025-08-01T15:18:00Z">
        <w:r w:rsidR="00F62AFE" w:rsidDel="00353DEE">
          <w:delText xml:space="preserve">New </w:delText>
        </w:r>
      </w:del>
      <w:ins w:id="18" w:author="Hearty, Jeffrey T" w:date="2025-08-01T15:18:00Z">
        <w:r w:rsidR="00353DEE">
          <w:t>Receiving</w:t>
        </w:r>
        <w:r w:rsidR="00353DEE">
          <w:t xml:space="preserve"> </w:t>
        </w:r>
      </w:ins>
      <w:r w:rsidR="00F62AFE">
        <w:t>Canal</w:t>
      </w:r>
      <w:r w:rsidR="00F62AFE">
        <w:rPr>
          <w:caps/>
        </w:rPr>
        <w:t xml:space="preserve"> </w:t>
      </w:r>
      <w:r w:rsidR="00F62AFE" w:rsidRPr="00BF4E87">
        <w:t>Company</w:t>
      </w:r>
      <w:r w:rsidR="00F62AFE" w:rsidRPr="00BF4E87">
        <w:rPr>
          <w:caps/>
        </w:rPr>
        <w:t>)</w:t>
      </w:r>
      <w:r w:rsidR="00F62AFE" w:rsidRPr="00BF4E87">
        <w:t xml:space="preserve"> a </w:t>
      </w:r>
      <w:r w:rsidR="00F62AFE">
        <w:t>nonprofit corporation</w:t>
      </w:r>
      <w:r w:rsidR="00F62AFE" w:rsidRPr="00BF4E87">
        <w:t xml:space="preserve"> organized and existing under the laws of the State of Utah,</w:t>
      </w:r>
      <w:r w:rsidR="00F62AFE">
        <w:t>]</w:t>
      </w:r>
      <w:r w:rsidR="00F62AFE" w:rsidRPr="00BF4E87">
        <w:t xml:space="preserve"> </w:t>
      </w:r>
      <w:r w:rsidR="00D43EE8" w:rsidRPr="00BF4E87">
        <w:t>and _____________________________________________________</w:t>
      </w:r>
      <w:r w:rsidR="002273D0" w:rsidRPr="00BF4E87">
        <w:t>_____</w:t>
      </w:r>
      <w:r w:rsidR="00D43EE8" w:rsidRPr="00BF4E87">
        <w:t>,</w:t>
      </w:r>
      <w:bookmarkEnd w:id="16"/>
      <w:r w:rsidR="005330C2" w:rsidRPr="00BF4E87">
        <w:t xml:space="preserve"> </w:t>
      </w:r>
      <w:r w:rsidR="00E2735E" w:rsidRPr="00BF4E87">
        <w:t xml:space="preserve"> (</w:t>
      </w:r>
      <w:del w:id="19" w:author="Hearty, Jeffrey T" w:date="2025-08-01T15:19:00Z">
        <w:r w:rsidR="00C76E33" w:rsidDel="00353DEE">
          <w:delText>SVP Shareholder</w:delText>
        </w:r>
      </w:del>
      <w:ins w:id="20" w:author="Hearty, Jeffrey T" w:date="2025-08-01T15:19:00Z">
        <w:r w:rsidR="00353DEE">
          <w:t>SVP Water User</w:t>
        </w:r>
      </w:ins>
      <w:r w:rsidR="00E2735E" w:rsidRPr="00BF4E87">
        <w:t>)</w:t>
      </w:r>
      <w:r w:rsidR="0042039B" w:rsidRPr="00BF4E87">
        <w:t xml:space="preserve"> representing and certifying that he/she</w:t>
      </w:r>
      <w:r w:rsidR="00995E38" w:rsidRPr="00BF4E87">
        <w:t>/it</w:t>
      </w:r>
      <w:r w:rsidR="0042039B" w:rsidRPr="00BF4E87">
        <w:t xml:space="preserve"> has the undisputed and lawful right to </w:t>
      </w:r>
      <w:ins w:id="21" w:author="Hearty, Jeffrey T" w:date="2025-08-01T15:19:00Z">
        <w:r w:rsidR="00353DEE">
          <w:t xml:space="preserve">beneficially </w:t>
        </w:r>
      </w:ins>
      <w:r w:rsidR="0042039B" w:rsidRPr="00BF4E87">
        <w:t>use the water described herein</w:t>
      </w:r>
      <w:r w:rsidR="00067471" w:rsidRPr="00BF4E87">
        <w:t>,</w:t>
      </w:r>
      <w:r w:rsidR="007D4602">
        <w:t xml:space="preserve"> and the Strawberry Water Users Association</w:t>
      </w:r>
      <w:r w:rsidR="006F6595">
        <w:t xml:space="preserve"> (SWUA)</w:t>
      </w:r>
      <w:r w:rsidR="007D4602">
        <w:t>.</w:t>
      </w:r>
      <w:r w:rsidR="00D43EE8" w:rsidRPr="00BF4E87">
        <w:t xml:space="preserve"> </w:t>
      </w:r>
      <w:r w:rsidR="0074310B" w:rsidRPr="00BF4E87">
        <w:t>This</w:t>
      </w:r>
      <w:r w:rsidR="00201E99" w:rsidRPr="00BF4E87">
        <w:t xml:space="preserve"> Third-Party Contract</w:t>
      </w:r>
      <w:del w:id="22" w:author="Hearty, Jeffrey T" w:date="2025-08-01T15:19:00Z">
        <w:r w:rsidR="00201E99" w:rsidRPr="00BF4E87" w:rsidDel="00353DEE">
          <w:delText>s</w:delText>
        </w:r>
      </w:del>
      <w:r w:rsidR="00201E99" w:rsidRPr="00BF4E87">
        <w:t xml:space="preserve"> </w:t>
      </w:r>
      <w:r w:rsidR="0074310B" w:rsidRPr="00BF4E87">
        <w:t>has been</w:t>
      </w:r>
      <w:r w:rsidR="00201E99" w:rsidRPr="00BF4E87">
        <w:t xml:space="preserve"> reviewed by the </w:t>
      </w:r>
      <w:r w:rsidR="006F6595">
        <w:t xml:space="preserve">United States </w:t>
      </w:r>
      <w:r w:rsidR="00201E99" w:rsidRPr="00BF4E87">
        <w:t>Bureau of Reclamation to ensure compliance with the laws, regulations, bylaws, and rules governing this C</w:t>
      </w:r>
      <w:r w:rsidR="00A725E2" w:rsidRPr="00BF4E87">
        <w:t>ontract.</w:t>
      </w:r>
      <w:r w:rsidR="006F6595">
        <w:t xml:space="preserve">  All capitalized terms used herein and not otherwise defined shall have the meaning ascribed thereto in the 1920 Act Contract referenced below.</w:t>
      </w:r>
    </w:p>
    <w:p w14:paraId="28C2A490" w14:textId="77777777" w:rsidR="0055413F" w:rsidRPr="00BF4E87" w:rsidRDefault="0055413F" w:rsidP="00870CA0">
      <w:pPr>
        <w:spacing w:line="360" w:lineRule="auto"/>
      </w:pPr>
    </w:p>
    <w:p w14:paraId="325AFAEA" w14:textId="77777777" w:rsidR="000B4765" w:rsidRPr="00BF4E87" w:rsidRDefault="000B4765" w:rsidP="000B4765">
      <w:pPr>
        <w:spacing w:line="360" w:lineRule="auto"/>
        <w:jc w:val="center"/>
      </w:pPr>
    </w:p>
    <w:p w14:paraId="724ECDFA" w14:textId="77777777" w:rsidR="000B4765" w:rsidRPr="00BF4E87" w:rsidRDefault="000B4765" w:rsidP="000B4765">
      <w:pPr>
        <w:spacing w:line="360" w:lineRule="auto"/>
        <w:jc w:val="center"/>
      </w:pPr>
    </w:p>
    <w:p w14:paraId="179E4AE8" w14:textId="013C9769" w:rsidR="0019008D" w:rsidRPr="00BF4E87" w:rsidRDefault="0019008D" w:rsidP="00870CA0">
      <w:pPr>
        <w:spacing w:line="360" w:lineRule="auto"/>
        <w:jc w:val="center"/>
        <w:rPr>
          <w:u w:val="single"/>
        </w:rPr>
      </w:pPr>
      <w:r w:rsidRPr="00BF4E87">
        <w:rPr>
          <w:u w:val="single"/>
        </w:rPr>
        <w:t>EXPLANATORY RECITALS</w:t>
      </w:r>
    </w:p>
    <w:p w14:paraId="2EAC6AD8" w14:textId="77777777" w:rsidR="00870CA0" w:rsidRPr="00BF4E87" w:rsidRDefault="00870CA0" w:rsidP="00870CA0">
      <w:pPr>
        <w:spacing w:line="360" w:lineRule="auto"/>
        <w:jc w:val="center"/>
      </w:pPr>
    </w:p>
    <w:p w14:paraId="278B9BAA" w14:textId="44650204" w:rsidR="0019008D" w:rsidRPr="00BF4E87" w:rsidRDefault="0019008D" w:rsidP="00870CA0">
      <w:pPr>
        <w:spacing w:line="360" w:lineRule="auto"/>
      </w:pPr>
      <w:r w:rsidRPr="00BF4E87">
        <w:tab/>
        <w:t xml:space="preserve">WHEREAS, </w:t>
      </w:r>
      <w:r w:rsidR="001D0D4B" w:rsidRPr="00BF4E87">
        <w:t>Reclamation</w:t>
      </w:r>
      <w:r w:rsidRPr="00BF4E87">
        <w:t xml:space="preserve"> has constructed the </w:t>
      </w:r>
      <w:r w:rsidR="005D078C" w:rsidRPr="00BF4E87">
        <w:t>Strawberry Valley</w:t>
      </w:r>
      <w:r w:rsidRPr="00BF4E87">
        <w:t xml:space="preserve"> Project</w:t>
      </w:r>
      <w:r w:rsidR="003774EE" w:rsidRPr="00BF4E87">
        <w:t xml:space="preserve"> (SVP or </w:t>
      </w:r>
      <w:r w:rsidRPr="00BF4E87">
        <w:t>Project</w:t>
      </w:r>
      <w:r w:rsidR="003774EE" w:rsidRPr="00BF4E87">
        <w:t>)</w:t>
      </w:r>
      <w:r w:rsidRPr="00BF4E87">
        <w:t xml:space="preserve">, </w:t>
      </w:r>
      <w:r w:rsidR="003555AC">
        <w:t xml:space="preserve">for the purpose of delivering water to the users thereof </w:t>
      </w:r>
      <w:r w:rsidR="005D078C" w:rsidRPr="00BF4E87">
        <w:t>for irrigation and other</w:t>
      </w:r>
      <w:r w:rsidR="00ED35C9" w:rsidRPr="00BF4E87">
        <w:t xml:space="preserve"> incidental</w:t>
      </w:r>
      <w:r w:rsidR="005D078C" w:rsidRPr="00BF4E87">
        <w:t xml:space="preserve"> purposes;</w:t>
      </w:r>
      <w:r w:rsidRPr="00BF4E87">
        <w:t xml:space="preserve"> and</w:t>
      </w:r>
      <w:r w:rsidR="00794A50" w:rsidRPr="00BF4E87">
        <w:t xml:space="preserve"> </w:t>
      </w:r>
    </w:p>
    <w:p w14:paraId="31DF8F44" w14:textId="77777777" w:rsidR="00E2735E" w:rsidRPr="00BF4E87" w:rsidRDefault="00E2735E" w:rsidP="00870CA0">
      <w:pPr>
        <w:spacing w:line="360" w:lineRule="auto"/>
      </w:pPr>
    </w:p>
    <w:p w14:paraId="6887FA9E" w14:textId="6CEB93E5" w:rsidR="008F1BCB" w:rsidRPr="00BF4E87" w:rsidRDefault="0019008D" w:rsidP="001A4435">
      <w:pPr>
        <w:spacing w:line="360" w:lineRule="auto"/>
        <w:outlineLvl w:val="1"/>
      </w:pPr>
      <w:r w:rsidRPr="00BF4E87">
        <w:tab/>
      </w:r>
      <w:proofErr w:type="gramStart"/>
      <w:r w:rsidR="00E53615" w:rsidRPr="00BF4E87">
        <w:t>WHEREAS,</w:t>
      </w:r>
      <w:proofErr w:type="gramEnd"/>
      <w:r w:rsidR="00E53615" w:rsidRPr="00BF4E87">
        <w:t xml:space="preserve"> </w:t>
      </w:r>
      <w:r w:rsidR="008F1BCB" w:rsidRPr="00BF4E87">
        <w:t xml:space="preserve">the </w:t>
      </w:r>
      <w:r w:rsidR="006F6595" w:rsidRPr="00BF4E87">
        <w:t>Miscellaneous Purposes Act of February 25, 1920 (43 USC § 521)</w:t>
      </w:r>
      <w:r w:rsidR="006F6595" w:rsidRPr="00BF4E87" w:rsidDel="006F6595">
        <w:t xml:space="preserve"> </w:t>
      </w:r>
      <w:r w:rsidR="005D078C" w:rsidRPr="00BF4E87">
        <w:t>(1920 Act)</w:t>
      </w:r>
      <w:r w:rsidR="008F1BCB" w:rsidRPr="00BF4E87">
        <w:t xml:space="preserve"> </w:t>
      </w:r>
      <w:r w:rsidR="005D078C" w:rsidRPr="00BF4E87">
        <w:t>provides the</w:t>
      </w:r>
      <w:r w:rsidR="00E53615" w:rsidRPr="00BF4E87">
        <w:t xml:space="preserve"> authority </w:t>
      </w:r>
      <w:r w:rsidR="005D078C" w:rsidRPr="00BF4E87">
        <w:t xml:space="preserve">for </w:t>
      </w:r>
      <w:r w:rsidR="00865346" w:rsidRPr="00BF4E87">
        <w:t xml:space="preserve">the Secretary </w:t>
      </w:r>
      <w:r w:rsidR="003555AC">
        <w:t xml:space="preserve">of the Interior </w:t>
      </w:r>
      <w:r w:rsidR="00865346" w:rsidRPr="00BF4E87">
        <w:t xml:space="preserve">to </w:t>
      </w:r>
      <w:r w:rsidR="00C252D9" w:rsidRPr="00BF4E87">
        <w:t xml:space="preserve">enter into contracts to supply water from any irrigation project system for </w:t>
      </w:r>
      <w:r w:rsidR="009F3442" w:rsidRPr="00BF4E87">
        <w:t>purposes other than irrigation</w:t>
      </w:r>
      <w:r w:rsidR="002D6330" w:rsidRPr="00BF4E87">
        <w:t>,</w:t>
      </w:r>
      <w:r w:rsidR="0085774D" w:rsidRPr="00BF4E87">
        <w:t xml:space="preserve"> which provides greater flexibility in </w:t>
      </w:r>
      <w:r w:rsidR="0096595F" w:rsidRPr="00BF4E87">
        <w:t xml:space="preserve">how and </w:t>
      </w:r>
      <w:r w:rsidR="0085774D" w:rsidRPr="00BF4E87">
        <w:t xml:space="preserve">where the </w:t>
      </w:r>
      <w:r w:rsidR="00C15BB0" w:rsidRPr="00BF4E87">
        <w:t>SVP Project Water</w:t>
      </w:r>
      <w:r w:rsidR="0085774D" w:rsidRPr="00BF4E87">
        <w:t xml:space="preserve"> may be used</w:t>
      </w:r>
      <w:r w:rsidR="00E53615" w:rsidRPr="00BF4E87">
        <w:t>; and</w:t>
      </w:r>
    </w:p>
    <w:p w14:paraId="43A67436" w14:textId="77777777" w:rsidR="00870CA0" w:rsidRPr="00BF4E87" w:rsidRDefault="00870CA0" w:rsidP="00870CA0">
      <w:pPr>
        <w:spacing w:line="360" w:lineRule="auto"/>
        <w:ind w:firstLine="720"/>
      </w:pPr>
    </w:p>
    <w:p w14:paraId="6ECD0A58" w14:textId="4F536C7A" w:rsidR="005D078C" w:rsidRPr="00BF4E87" w:rsidRDefault="005D078C" w:rsidP="00870CA0">
      <w:pPr>
        <w:spacing w:line="360" w:lineRule="auto"/>
      </w:pPr>
      <w:r w:rsidRPr="00BF4E87">
        <w:tab/>
        <w:t xml:space="preserve">WHEREAS, on </w:t>
      </w:r>
      <w:del w:id="23" w:author="Hearty, Jeffrey T" w:date="2025-08-01T15:20:00Z">
        <w:r w:rsidRPr="00BF4E87" w:rsidDel="00353DEE">
          <w:delText>XXXXXXXXX</w:delText>
        </w:r>
      </w:del>
      <w:ins w:id="24" w:author="Hearty, Jeffrey T" w:date="2025-08-01T15:20:00Z">
        <w:r w:rsidR="00353DEE">
          <w:t>September</w:t>
        </w:r>
      </w:ins>
      <w:r w:rsidRPr="00BF4E87">
        <w:t xml:space="preserve">, </w:t>
      </w:r>
      <w:del w:id="25" w:author="Hearty, Jeffrey T" w:date="2025-08-01T15:20:00Z">
        <w:r w:rsidRPr="00BF4E87" w:rsidDel="00353DEE">
          <w:delText>XX</w:delText>
        </w:r>
      </w:del>
      <w:ins w:id="26" w:author="Hearty, Jeffrey T" w:date="2025-08-01T15:20:00Z">
        <w:r w:rsidR="00353DEE">
          <w:t>18</w:t>
        </w:r>
      </w:ins>
      <w:r w:rsidRPr="00BF4E87">
        <w:t>, 202</w:t>
      </w:r>
      <w:r w:rsidR="00BF49A8" w:rsidRPr="00BF4E87">
        <w:t>5</w:t>
      </w:r>
      <w:r w:rsidRPr="00BF4E87">
        <w:t xml:space="preserve">, </w:t>
      </w:r>
      <w:r w:rsidR="00DF513D" w:rsidRPr="00BF4E87">
        <w:t xml:space="preserve">various </w:t>
      </w:r>
      <w:r w:rsidR="006F6595">
        <w:t>parties</w:t>
      </w:r>
      <w:r w:rsidR="00DF513D" w:rsidRPr="00BF4E87">
        <w:t xml:space="preserve"> </w:t>
      </w:r>
      <w:proofErr w:type="gramStart"/>
      <w:r w:rsidR="00DF513D" w:rsidRPr="00BF4E87">
        <w:t>entered into</w:t>
      </w:r>
      <w:proofErr w:type="gramEnd"/>
      <w:r w:rsidR="00DF513D" w:rsidRPr="00BF4E87">
        <w:t xml:space="preserve"> Contract No. 2</w:t>
      </w:r>
      <w:r w:rsidR="007D4602">
        <w:t>5</w:t>
      </w:r>
      <w:r w:rsidR="00DF513D" w:rsidRPr="00BF4E87">
        <w:t>-WC-40-</w:t>
      </w:r>
      <w:del w:id="27" w:author="Hearty, Jeffrey T" w:date="2025-08-01T15:20:00Z">
        <w:r w:rsidR="00DF513D" w:rsidRPr="00BF4E87" w:rsidDel="00353DEE">
          <w:delText xml:space="preserve">XXX </w:delText>
        </w:r>
      </w:del>
      <w:ins w:id="28" w:author="Hearty, Jeffrey T" w:date="2025-08-01T15:20:00Z">
        <w:r w:rsidR="00353DEE">
          <w:t>1015</w:t>
        </w:r>
        <w:r w:rsidR="00353DEE" w:rsidRPr="00BF4E87">
          <w:t xml:space="preserve"> </w:t>
        </w:r>
      </w:ins>
      <w:r w:rsidR="00DF513D" w:rsidRPr="00BF4E87">
        <w:t xml:space="preserve">with Reclamation </w:t>
      </w:r>
      <w:r w:rsidR="00924EB8" w:rsidRPr="00BF4E87">
        <w:t>(</w:t>
      </w:r>
      <w:r w:rsidR="00C15BB0" w:rsidRPr="00BF4E87">
        <w:t>1920</w:t>
      </w:r>
      <w:r w:rsidR="00C84BA0" w:rsidRPr="00BF4E87">
        <w:t xml:space="preserve"> Act</w:t>
      </w:r>
      <w:r w:rsidR="00820C65" w:rsidRPr="00BF4E87">
        <w:t xml:space="preserve"> </w:t>
      </w:r>
      <w:r w:rsidR="00924EB8" w:rsidRPr="00BF4E87">
        <w:t>C</w:t>
      </w:r>
      <w:r w:rsidRPr="00BF4E87">
        <w:t>ontract</w:t>
      </w:r>
      <w:r w:rsidR="00924EB8" w:rsidRPr="00BF4E87">
        <w:t>)</w:t>
      </w:r>
      <w:r w:rsidRPr="00BF4E87">
        <w:t xml:space="preserve"> to </w:t>
      </w:r>
      <w:r w:rsidR="00C84BA0" w:rsidRPr="00BF4E87">
        <w:t xml:space="preserve">allow </w:t>
      </w:r>
      <w:r w:rsidR="00C15BB0" w:rsidRPr="00BF4E87">
        <w:t>Project Water</w:t>
      </w:r>
      <w:r w:rsidR="000F270B" w:rsidRPr="00BF4E87">
        <w:t xml:space="preserve"> </w:t>
      </w:r>
      <w:r w:rsidRPr="00BF4E87">
        <w:t xml:space="preserve">to </w:t>
      </w:r>
      <w:r w:rsidR="00357FC2" w:rsidRPr="00BF4E87">
        <w:t xml:space="preserve">be converted to </w:t>
      </w:r>
      <w:r w:rsidRPr="00BF4E87">
        <w:t>miscellaneous purpos</w:t>
      </w:r>
      <w:r w:rsidR="0085774D" w:rsidRPr="00BF4E87">
        <w:t>es</w:t>
      </w:r>
      <w:r w:rsidR="00357FC2" w:rsidRPr="00BF4E87">
        <w:t xml:space="preserve"> consistent with the terms of the </w:t>
      </w:r>
      <w:r w:rsidR="00C13CCD" w:rsidRPr="00BF4E87">
        <w:t>1920 Act</w:t>
      </w:r>
      <w:r w:rsidR="00AE3D81" w:rsidRPr="00BF4E87">
        <w:t xml:space="preserve"> Contract</w:t>
      </w:r>
      <w:ins w:id="29" w:author="Hearty, Jeffrey T" w:date="2025-08-01T15:20:00Z">
        <w:r w:rsidR="00353DEE">
          <w:t xml:space="preserve">. </w:t>
        </w:r>
      </w:ins>
      <w:r w:rsidR="0085774D" w:rsidRPr="00BF4E87">
        <w:t xml:space="preserve">While the </w:t>
      </w:r>
      <w:r w:rsidR="00054D32" w:rsidRPr="00BF4E87">
        <w:t>1920</w:t>
      </w:r>
      <w:r w:rsidR="00820C65" w:rsidRPr="00BF4E87">
        <w:t xml:space="preserve"> Act Contract allows for the potential </w:t>
      </w:r>
      <w:r w:rsidR="006416DD" w:rsidRPr="00BF4E87">
        <w:t>change in use</w:t>
      </w:r>
      <w:r w:rsidR="00820C65" w:rsidRPr="00BF4E87">
        <w:t xml:space="preserve"> of the </w:t>
      </w:r>
      <w:r w:rsidR="006416DD" w:rsidRPr="00BF4E87">
        <w:t xml:space="preserve">entire </w:t>
      </w:r>
      <w:r w:rsidR="003774EE" w:rsidRPr="00BF4E87">
        <w:t xml:space="preserve">Project </w:t>
      </w:r>
      <w:r w:rsidR="0042039B" w:rsidRPr="00BF4E87">
        <w:t>W</w:t>
      </w:r>
      <w:r w:rsidR="0085774D" w:rsidRPr="00BF4E87">
        <w:t xml:space="preserve">ater supply from </w:t>
      </w:r>
      <w:r w:rsidR="00054D32" w:rsidRPr="00BF4E87">
        <w:t>I</w:t>
      </w:r>
      <w:r w:rsidR="0085774D" w:rsidRPr="00BF4E87">
        <w:t xml:space="preserve">rrigation to </w:t>
      </w:r>
      <w:r w:rsidR="00054D32" w:rsidRPr="00BF4E87">
        <w:t>M</w:t>
      </w:r>
      <w:r w:rsidR="0085774D" w:rsidRPr="00BF4E87">
        <w:t xml:space="preserve">iscellaneous </w:t>
      </w:r>
      <w:r w:rsidR="00054D32" w:rsidRPr="00BF4E87">
        <w:t>P</w:t>
      </w:r>
      <w:r w:rsidR="0085774D" w:rsidRPr="00BF4E87">
        <w:t xml:space="preserve">urposes, </w:t>
      </w:r>
      <w:r w:rsidR="004B664B" w:rsidRPr="00BF4E87">
        <w:t>Project Water</w:t>
      </w:r>
      <w:r w:rsidR="0085774D" w:rsidRPr="00BF4E87">
        <w:t xml:space="preserve"> can only be used for </w:t>
      </w:r>
      <w:r w:rsidR="007D4602">
        <w:t>Miscellaneous Purposes</w:t>
      </w:r>
      <w:r w:rsidR="0085774D" w:rsidRPr="00BF4E87">
        <w:t xml:space="preserve"> </w:t>
      </w:r>
      <w:r w:rsidR="007D4602">
        <w:t>after</w:t>
      </w:r>
      <w:r w:rsidR="007D4602" w:rsidRPr="00BF4E87">
        <w:t xml:space="preserve"> </w:t>
      </w:r>
      <w:r w:rsidR="00D8433A" w:rsidRPr="00BF4E87">
        <w:t>an</w:t>
      </w:r>
      <w:r w:rsidR="0085774D" w:rsidRPr="00BF4E87">
        <w:t xml:space="preserve"> approved </w:t>
      </w:r>
      <w:r w:rsidR="00826BFC" w:rsidRPr="00BF4E87">
        <w:t xml:space="preserve">Third-Party </w:t>
      </w:r>
      <w:r w:rsidR="007D4602">
        <w:t>C</w:t>
      </w:r>
      <w:r w:rsidR="0085774D" w:rsidRPr="00BF4E87">
        <w:t xml:space="preserve">ontract </w:t>
      </w:r>
      <w:r w:rsidR="006F6595">
        <w:t>has been</w:t>
      </w:r>
      <w:r w:rsidR="006F6595" w:rsidRPr="00BF4E87">
        <w:t xml:space="preserve"> </w:t>
      </w:r>
      <w:r w:rsidR="0085774D" w:rsidRPr="00BF4E87">
        <w:t>executed</w:t>
      </w:r>
      <w:r w:rsidRPr="00BF4E87">
        <w:t>; and</w:t>
      </w:r>
    </w:p>
    <w:p w14:paraId="752939D7" w14:textId="19DCBCF9" w:rsidR="00AB6343" w:rsidRDefault="00AB6343" w:rsidP="006F6595">
      <w:pPr>
        <w:spacing w:line="360" w:lineRule="auto"/>
        <w:ind w:firstLine="720"/>
      </w:pPr>
      <w:r>
        <w:t xml:space="preserve">WHEREAS, the </w:t>
      </w:r>
      <w:del w:id="30" w:author="Hearty, Jeffrey T" w:date="2025-08-01T15:19:00Z">
        <w:r w:rsidDel="00353DEE">
          <w:delText>SVP Shareholder</w:delText>
        </w:r>
      </w:del>
      <w:ins w:id="31" w:author="Hearty, Jeffrey T" w:date="2025-08-01T15:19:00Z">
        <w:r w:rsidR="00353DEE">
          <w:t>SVP Water User</w:t>
        </w:r>
      </w:ins>
      <w:r>
        <w:t xml:space="preserve"> desires </w:t>
      </w:r>
      <w:r w:rsidR="00F62AFE">
        <w:t>[</w:t>
      </w:r>
      <w:r>
        <w:t xml:space="preserve">to use, for Miscellaneous Purposes, all or a portion of the Project Water to which such </w:t>
      </w:r>
      <w:del w:id="32" w:author="Hearty, Jeffrey T" w:date="2025-08-01T15:19:00Z">
        <w:r w:rsidDel="00353DEE">
          <w:delText>SVP Shareholder</w:delText>
        </w:r>
      </w:del>
      <w:ins w:id="33" w:author="Hearty, Jeffrey T" w:date="2025-08-01T15:19:00Z">
        <w:r w:rsidR="00353DEE">
          <w:t>SVP Water User</w:t>
        </w:r>
      </w:ins>
      <w:r>
        <w:t xml:space="preserve"> is entitled,</w:t>
      </w:r>
      <w:ins w:id="34" w:author="Hearty, Jeffrey T" w:date="2025-08-01T15:21:00Z">
        <w:r w:rsidR="00353DEE">
          <w:t>]</w:t>
        </w:r>
      </w:ins>
      <w:r w:rsidR="00F62AFE">
        <w:t xml:space="preserve"> [to transfer all or a portion of the Project Water to which such </w:t>
      </w:r>
      <w:del w:id="35" w:author="Hearty, Jeffrey T" w:date="2025-08-01T15:19:00Z">
        <w:r w:rsidR="00F62AFE" w:rsidDel="00353DEE">
          <w:delText>SVP Shareholder</w:delText>
        </w:r>
      </w:del>
      <w:ins w:id="36" w:author="Hearty, Jeffrey T" w:date="2025-08-01T15:19:00Z">
        <w:r w:rsidR="00353DEE">
          <w:t>SVP Water User</w:t>
        </w:r>
      </w:ins>
      <w:r w:rsidR="00F62AFE">
        <w:t xml:space="preserve"> is entitled for continued Irrigation use within the service area of another Canal Company,] in </w:t>
      </w:r>
      <w:r>
        <w:t xml:space="preserve">the manner described in </w:t>
      </w:r>
      <w:r w:rsidRPr="00353DEE">
        <w:rPr>
          <w:u w:val="single"/>
        </w:rPr>
        <w:t>Exhibit B</w:t>
      </w:r>
      <w:r>
        <w:t xml:space="preserve"> attached hereto; </w:t>
      </w:r>
      <w:commentRangeStart w:id="37"/>
      <w:r>
        <w:t>and</w:t>
      </w:r>
      <w:commentRangeEnd w:id="37"/>
      <w:r>
        <w:rPr>
          <w:rStyle w:val="CommentReference"/>
        </w:rPr>
        <w:commentReference w:id="37"/>
      </w:r>
    </w:p>
    <w:p w14:paraId="0A496063" w14:textId="77777777" w:rsidR="00AB6343" w:rsidRDefault="00AB6343" w:rsidP="006F6595">
      <w:pPr>
        <w:spacing w:line="360" w:lineRule="auto"/>
        <w:ind w:firstLine="720"/>
      </w:pPr>
    </w:p>
    <w:p w14:paraId="4E59FB07" w14:textId="6459C7B6" w:rsidR="003555AC" w:rsidRPr="00BF4E87" w:rsidRDefault="00353DEE" w:rsidP="006F6595">
      <w:pPr>
        <w:spacing w:line="360" w:lineRule="auto"/>
        <w:ind w:firstLine="720"/>
      </w:pPr>
      <w:ins w:id="38" w:author="Hearty, Jeffrey T" w:date="2025-08-01T15:21:00Z">
        <w:r>
          <w:t>[</w:t>
        </w:r>
      </w:ins>
      <w:r w:rsidR="003555AC">
        <w:t xml:space="preserve">WHEREAS, the parties hereto desire to </w:t>
      </w:r>
      <w:proofErr w:type="gramStart"/>
      <w:r w:rsidR="003555AC">
        <w:t>enter into</w:t>
      </w:r>
      <w:proofErr w:type="gramEnd"/>
      <w:r w:rsidR="003555AC">
        <w:t xml:space="preserve"> this Third-Party Contract to </w:t>
      </w:r>
      <w:del w:id="39" w:author="Hearty, Jeffrey T" w:date="2025-08-01T15:21:00Z">
        <w:r w:rsidR="003555AC" w:rsidDel="00353DEE">
          <w:delText>provide for the delivery,</w:delText>
        </w:r>
      </w:del>
      <w:ins w:id="40" w:author="Hearty, Jeffrey T" w:date="2025-08-01T15:21:00Z">
        <w:r>
          <w:t>be able to</w:t>
        </w:r>
      </w:ins>
      <w:r w:rsidR="003555AC">
        <w:t xml:space="preserve"> use</w:t>
      </w:r>
      <w:del w:id="41" w:author="Hearty, Jeffrey T" w:date="2025-08-01T15:22:00Z">
        <w:r w:rsidR="003555AC" w:rsidDel="00353DEE">
          <w:delText>, and payment for</w:delText>
        </w:r>
      </w:del>
      <w:r w:rsidR="003555AC">
        <w:t xml:space="preserve"> a portion of the Project Water for purposes other than irrigation, consistent with the requirements of the 1920 Act; and</w:t>
      </w:r>
      <w:ins w:id="42" w:author="Hearty, Jeffrey T" w:date="2025-08-01T15:22:00Z">
        <w:r>
          <w:t>]</w:t>
        </w:r>
      </w:ins>
    </w:p>
    <w:p w14:paraId="660F4596" w14:textId="77777777" w:rsidR="00D95363" w:rsidRPr="00BF4E87" w:rsidRDefault="00D95363" w:rsidP="00870CA0">
      <w:pPr>
        <w:spacing w:line="360" w:lineRule="auto"/>
      </w:pPr>
    </w:p>
    <w:p w14:paraId="7597AC6A" w14:textId="4D39894A" w:rsidR="005D078C" w:rsidRPr="00BF4E87" w:rsidRDefault="0019008D" w:rsidP="00870CA0">
      <w:pPr>
        <w:spacing w:line="360" w:lineRule="auto"/>
      </w:pPr>
      <w:r w:rsidRPr="00BF4E87">
        <w:tab/>
      </w:r>
    </w:p>
    <w:p w14:paraId="1BDA8F69" w14:textId="77777777" w:rsidR="00307D99" w:rsidRPr="00BF4E87" w:rsidRDefault="00307D99" w:rsidP="00870CA0">
      <w:pPr>
        <w:spacing w:line="360" w:lineRule="auto"/>
      </w:pPr>
    </w:p>
    <w:p w14:paraId="2ABC6ACA" w14:textId="77777777" w:rsidR="0019008D" w:rsidRPr="006F6595" w:rsidRDefault="0019008D" w:rsidP="00870CA0">
      <w:pPr>
        <w:spacing w:line="360" w:lineRule="auto"/>
      </w:pPr>
      <w:r w:rsidRPr="006F6595">
        <w:lastRenderedPageBreak/>
        <w:tab/>
        <w:t>NOW THEREFORE, in consideration of the mutual and dependent covenants herein contained, the parties agree as follows:</w:t>
      </w:r>
    </w:p>
    <w:p w14:paraId="19599157" w14:textId="77777777" w:rsidR="00156B06" w:rsidRPr="00353DEE" w:rsidRDefault="00156B06" w:rsidP="00870CA0">
      <w:pPr>
        <w:spacing w:line="360" w:lineRule="auto"/>
      </w:pPr>
    </w:p>
    <w:p w14:paraId="515DBFF0" w14:textId="3FC42836" w:rsidR="0019008D" w:rsidRPr="00353DEE" w:rsidRDefault="00054D32" w:rsidP="00870CA0">
      <w:pPr>
        <w:pStyle w:val="ListParagraph"/>
        <w:numPr>
          <w:ilvl w:val="0"/>
          <w:numId w:val="4"/>
        </w:numPr>
        <w:autoSpaceDE w:val="0"/>
        <w:autoSpaceDN w:val="0"/>
        <w:adjustRightInd w:val="0"/>
        <w:spacing w:line="360" w:lineRule="auto"/>
      </w:pPr>
      <w:r w:rsidRPr="00353DEE">
        <w:rPr>
          <w:u w:val="single"/>
        </w:rPr>
        <w:t>AUTHORIZATION</w:t>
      </w:r>
    </w:p>
    <w:p w14:paraId="14992BCA" w14:textId="77777777" w:rsidR="009771BC" w:rsidRPr="00353DEE" w:rsidRDefault="009771BC" w:rsidP="00870CA0">
      <w:pPr>
        <w:pStyle w:val="ListParagraph"/>
        <w:autoSpaceDE w:val="0"/>
        <w:autoSpaceDN w:val="0"/>
        <w:adjustRightInd w:val="0"/>
        <w:spacing w:line="360" w:lineRule="auto"/>
      </w:pPr>
    </w:p>
    <w:p w14:paraId="1B5B1BF6" w14:textId="0D7CA4AD" w:rsidR="00673B67" w:rsidRPr="00BF4E87" w:rsidRDefault="00017F5E" w:rsidP="002273D0">
      <w:pPr>
        <w:pStyle w:val="ListParagraph"/>
        <w:spacing w:line="360" w:lineRule="auto"/>
        <w:ind w:left="1440"/>
      </w:pPr>
      <w:r>
        <w:t>Pursuant to the 1920 Act Contract</w:t>
      </w:r>
      <w:r w:rsidR="005C7C01">
        <w:t xml:space="preserve"> and this Third-Party Contract, the </w:t>
      </w:r>
      <w:del w:id="43" w:author="Hearty, Jeffrey T" w:date="2025-08-01T15:19:00Z">
        <w:r w:rsidR="005C7C01" w:rsidDel="00353DEE">
          <w:delText>SVP Shareholder</w:delText>
        </w:r>
      </w:del>
      <w:ins w:id="44" w:author="Hearty, Jeffrey T" w:date="2025-08-01T15:19:00Z">
        <w:r w:rsidR="00353DEE">
          <w:t>SVP Water User</w:t>
        </w:r>
      </w:ins>
      <w:r w:rsidR="00C060CD">
        <w:t xml:space="preserve"> is</w:t>
      </w:r>
      <w:r w:rsidR="00321D31" w:rsidRPr="00BF4E87">
        <w:t xml:space="preserve"> </w:t>
      </w:r>
      <w:r w:rsidR="001B1B6D" w:rsidRPr="00BF4E87">
        <w:t xml:space="preserve">hereby </w:t>
      </w:r>
      <w:r w:rsidR="00321D31" w:rsidRPr="00BF4E87">
        <w:t>authorize</w:t>
      </w:r>
      <w:r w:rsidR="00C060CD">
        <w:t>d to</w:t>
      </w:r>
      <w:r w:rsidR="00321D31" w:rsidRPr="00BF4E87">
        <w:t xml:space="preserve"> use of the</w:t>
      </w:r>
      <w:r w:rsidR="001B1B6D" w:rsidRPr="00BF4E87">
        <w:t xml:space="preserve"> </w:t>
      </w:r>
      <w:del w:id="45" w:author="Hearty, Jeffrey T" w:date="2025-08-01T15:23:00Z">
        <w:r w:rsidR="001B1B6D" w:rsidRPr="00BF4E87" w:rsidDel="00353DEE">
          <w:delText>following</w:delText>
        </w:r>
        <w:r w:rsidR="00321D31" w:rsidRPr="00BF4E87" w:rsidDel="00353DEE">
          <w:delText xml:space="preserve"> </w:delText>
        </w:r>
      </w:del>
      <w:r w:rsidR="00321D31" w:rsidRPr="00BF4E87">
        <w:t xml:space="preserve">identified portion of the </w:t>
      </w:r>
      <w:r w:rsidR="00BA63B4" w:rsidRPr="00BF4E87">
        <w:t>Project</w:t>
      </w:r>
      <w:r w:rsidR="00321D31" w:rsidRPr="00BF4E87">
        <w:t xml:space="preserve"> Water </w:t>
      </w:r>
      <w:r w:rsidR="00AB6343">
        <w:t>for</w:t>
      </w:r>
      <w:r w:rsidR="00321D31" w:rsidRPr="00BF4E87">
        <w:t xml:space="preserve"> </w:t>
      </w:r>
      <w:r w:rsidR="00054D32" w:rsidRPr="00BF4E87">
        <w:t>M</w:t>
      </w:r>
      <w:r w:rsidR="00321D31" w:rsidRPr="00BF4E87">
        <w:t xml:space="preserve">iscellaneous </w:t>
      </w:r>
      <w:r w:rsidR="00054D32" w:rsidRPr="00BF4E87">
        <w:t>P</w:t>
      </w:r>
      <w:r w:rsidR="00321D31" w:rsidRPr="00BF4E87">
        <w:t>urposes</w:t>
      </w:r>
      <w:r w:rsidR="00AB6343">
        <w:t>, in addition to Irrigation</w:t>
      </w:r>
      <w:ins w:id="46" w:author="Hearty, Jeffrey T" w:date="2025-08-01T15:23:00Z">
        <w:r w:rsidR="00353DEE">
          <w:t>, as desc</w:t>
        </w:r>
      </w:ins>
      <w:ins w:id="47" w:author="Hearty, Jeffrey T" w:date="2025-08-01T15:24:00Z">
        <w:r w:rsidR="00353DEE">
          <w:t>ribed in Exhibit B.</w:t>
        </w:r>
      </w:ins>
      <w:del w:id="48" w:author="Hearty, Jeffrey T" w:date="2025-08-01T15:23:00Z">
        <w:r w:rsidR="00673B67" w:rsidRPr="00BF4E87" w:rsidDel="00353DEE">
          <w:delText xml:space="preserve">: </w:delText>
        </w:r>
      </w:del>
    </w:p>
    <w:p w14:paraId="17F16CA9" w14:textId="77777777" w:rsidR="00673B67" w:rsidRPr="00BF4E87" w:rsidRDefault="00673B67" w:rsidP="002273D0">
      <w:pPr>
        <w:pStyle w:val="ListParagraph"/>
        <w:spacing w:line="360" w:lineRule="auto"/>
        <w:ind w:left="1440"/>
      </w:pPr>
    </w:p>
    <w:p w14:paraId="06E89554" w14:textId="19CB3101" w:rsidR="00F6185E" w:rsidRPr="00BF4E87" w:rsidDel="00353DEE" w:rsidRDefault="00F6185E" w:rsidP="002273D0">
      <w:pPr>
        <w:pStyle w:val="ListParagraph"/>
        <w:spacing w:line="360" w:lineRule="auto"/>
        <w:ind w:left="1440"/>
        <w:rPr>
          <w:del w:id="49" w:author="Hearty, Jeffrey T" w:date="2025-08-01T15:24:00Z"/>
        </w:rPr>
      </w:pPr>
      <w:del w:id="50" w:author="Hearty, Jeffrey T" w:date="2025-08-01T15:24:00Z">
        <w:r w:rsidRPr="00BF4E87" w:rsidDel="00353DEE">
          <w:delText xml:space="preserve">____ </w:delText>
        </w:r>
        <w:r w:rsidR="00AB6343" w:rsidDel="00353DEE">
          <w:delText xml:space="preserve">acre-feet of Project Water, represented by </w:delText>
        </w:r>
        <w:r w:rsidRPr="00BF4E87" w:rsidDel="00353DEE">
          <w:delText>share/serial number(s) ______________________, SWUA Account # __________________</w:delText>
        </w:r>
        <w:r w:rsidR="00054D32" w:rsidRPr="00BF4E87" w:rsidDel="00353DEE">
          <w:delText>.</w:delText>
        </w:r>
      </w:del>
    </w:p>
    <w:p w14:paraId="322A9839" w14:textId="77777777" w:rsidR="0042039B" w:rsidRPr="00AB6343" w:rsidRDefault="0042039B" w:rsidP="005E3D34">
      <w:pPr>
        <w:pStyle w:val="ListParagraph"/>
        <w:spacing w:line="360" w:lineRule="auto"/>
        <w:ind w:left="1440"/>
      </w:pPr>
    </w:p>
    <w:p w14:paraId="6FBD079A" w14:textId="1506D73C" w:rsidR="00347C41" w:rsidRPr="00AB6343" w:rsidRDefault="00C76E33" w:rsidP="00AB6343">
      <w:pPr>
        <w:pStyle w:val="ListParagraph"/>
        <w:numPr>
          <w:ilvl w:val="0"/>
          <w:numId w:val="4"/>
        </w:numPr>
        <w:spacing w:line="360" w:lineRule="auto"/>
      </w:pPr>
      <w:r>
        <w:t>TERM</w:t>
      </w:r>
    </w:p>
    <w:p w14:paraId="164C1C4C" w14:textId="6930D0F1" w:rsidR="00054D32" w:rsidRPr="00353DEE" w:rsidRDefault="005E3D34" w:rsidP="005E3D34">
      <w:pPr>
        <w:pStyle w:val="ListParagraph"/>
        <w:spacing w:line="360" w:lineRule="auto"/>
        <w:ind w:left="1440"/>
      </w:pPr>
      <w:r w:rsidRPr="00353DEE">
        <w:t xml:space="preserve">This </w:t>
      </w:r>
      <w:r w:rsidR="00826BFC" w:rsidRPr="00353DEE">
        <w:t xml:space="preserve">Third-Party </w:t>
      </w:r>
      <w:r w:rsidRPr="00353DEE">
        <w:t>Contract will become effective</w:t>
      </w:r>
      <w:r w:rsidR="00AB6343">
        <w:t>,</w:t>
      </w:r>
      <w:r w:rsidRPr="00353DEE">
        <w:t xml:space="preserve"> </w:t>
      </w:r>
      <w:r w:rsidR="00AB6343">
        <w:t xml:space="preserve">following the execution hereof by all the parties, on the date </w:t>
      </w:r>
      <w:r w:rsidR="00E121AF">
        <w:t>reviewed</w:t>
      </w:r>
      <w:r w:rsidR="00E121AF" w:rsidRPr="00353DEE">
        <w:t xml:space="preserve"> </w:t>
      </w:r>
      <w:r w:rsidR="00054D32" w:rsidRPr="00353DEE">
        <w:t>by Reclamation</w:t>
      </w:r>
      <w:r w:rsidR="00AB6343">
        <w:t>.</w:t>
      </w:r>
      <w:r w:rsidR="00D06EAA">
        <w:t xml:space="preserve"> and </w:t>
      </w:r>
      <w:r w:rsidR="00054D32" w:rsidRPr="00353DEE">
        <w:t xml:space="preserve">will continue </w:t>
      </w:r>
      <w:r w:rsidR="00AB6343">
        <w:t xml:space="preserve">in effect </w:t>
      </w:r>
      <w:r w:rsidR="00054D32" w:rsidRPr="00353DEE">
        <w:t xml:space="preserve">for the life of the </w:t>
      </w:r>
      <w:r w:rsidR="00E121AF">
        <w:t>duration of the 1920 Act Contract,</w:t>
      </w:r>
      <w:r w:rsidR="00E121AF" w:rsidRPr="00353DEE">
        <w:t xml:space="preserve"> </w:t>
      </w:r>
      <w:r w:rsidRPr="00353DEE">
        <w:t xml:space="preserve">unless terminated earlier by failure to perform or by mutual </w:t>
      </w:r>
      <w:r w:rsidR="004C24AD" w:rsidRPr="00353DEE">
        <w:t xml:space="preserve">written </w:t>
      </w:r>
      <w:r w:rsidR="00054D32" w:rsidRPr="00353DEE">
        <w:t>consent of the parties</w:t>
      </w:r>
      <w:r w:rsidRPr="00353DEE">
        <w:t>.</w:t>
      </w:r>
      <w:r w:rsidR="00054D32" w:rsidRPr="00353DEE">
        <w:t xml:space="preserve">  </w:t>
      </w:r>
    </w:p>
    <w:p w14:paraId="5C94893D" w14:textId="77777777" w:rsidR="00054D32" w:rsidRPr="00353DEE" w:rsidRDefault="00054D32" w:rsidP="005E3D34">
      <w:pPr>
        <w:pStyle w:val="ListParagraph"/>
        <w:spacing w:line="360" w:lineRule="auto"/>
        <w:ind w:left="1440"/>
      </w:pPr>
    </w:p>
    <w:p w14:paraId="38CB416F" w14:textId="383212D5" w:rsidR="00156B06" w:rsidRPr="00BF4E87" w:rsidRDefault="001D0D4B" w:rsidP="0096595F">
      <w:pPr>
        <w:pStyle w:val="ListParagraph"/>
        <w:keepNext/>
        <w:keepLines/>
        <w:numPr>
          <w:ilvl w:val="0"/>
          <w:numId w:val="4"/>
        </w:numPr>
        <w:tabs>
          <w:tab w:val="left" w:pos="720"/>
        </w:tabs>
        <w:spacing w:line="360" w:lineRule="auto"/>
        <w:rPr>
          <w:u w:val="single"/>
        </w:rPr>
      </w:pPr>
      <w:r w:rsidRPr="00BF4E87">
        <w:rPr>
          <w:u w:val="single"/>
        </w:rPr>
        <w:t xml:space="preserve">SUBJECT TO </w:t>
      </w:r>
      <w:r w:rsidR="0013164A" w:rsidRPr="00BF4E87">
        <w:rPr>
          <w:u w:val="single"/>
        </w:rPr>
        <w:t>1920 ACT</w:t>
      </w:r>
      <w:r w:rsidR="002B28F3" w:rsidRPr="00BF4E87">
        <w:rPr>
          <w:u w:val="single"/>
        </w:rPr>
        <w:t xml:space="preserve"> CONTRACT</w:t>
      </w:r>
    </w:p>
    <w:p w14:paraId="7EEB5678" w14:textId="77777777" w:rsidR="004E15F7" w:rsidRPr="00BF4E87" w:rsidRDefault="004E15F7" w:rsidP="001A4435">
      <w:pPr>
        <w:pStyle w:val="ListParagraph"/>
      </w:pPr>
    </w:p>
    <w:p w14:paraId="2F79FDA2" w14:textId="423948FD" w:rsidR="00F31E63" w:rsidRPr="00353DEE" w:rsidRDefault="004E15F7" w:rsidP="00AB6343">
      <w:pPr>
        <w:pStyle w:val="NormalWeb"/>
        <w:spacing w:line="360" w:lineRule="auto"/>
        <w:ind w:left="1440"/>
        <w:rPr>
          <w:u w:val="single"/>
        </w:rPr>
      </w:pPr>
      <w:r w:rsidRPr="00BF4E87">
        <w:t xml:space="preserve">By signing this Contract, the </w:t>
      </w:r>
      <w:del w:id="51" w:author="Hearty, Jeffrey T" w:date="2025-08-01T15:19:00Z">
        <w:r w:rsidR="00C76E33" w:rsidDel="00353DEE">
          <w:delText>SVP Shareholder</w:delText>
        </w:r>
      </w:del>
      <w:ins w:id="52" w:author="Hearty, Jeffrey T" w:date="2025-08-01T15:19:00Z">
        <w:r w:rsidR="00353DEE">
          <w:t>SVP Water User</w:t>
        </w:r>
      </w:ins>
      <w:r w:rsidR="00826BFC" w:rsidRPr="00BF4E87">
        <w:t xml:space="preserve"> </w:t>
      </w:r>
      <w:r w:rsidRPr="00BF4E87">
        <w:t>acknowledges</w:t>
      </w:r>
      <w:r w:rsidR="00D80F85" w:rsidRPr="00BF4E87">
        <w:t xml:space="preserve"> that the right to use water for Miscellaneous Purposes is based strictly on the execution of federal contracts, and that</w:t>
      </w:r>
      <w:r w:rsidRPr="00BF4E87">
        <w:t xml:space="preserve"> </w:t>
      </w:r>
      <w:r w:rsidR="0064484F">
        <w:t xml:space="preserve">the </w:t>
      </w:r>
      <w:del w:id="53" w:author="Hearty, Jeffrey T" w:date="2025-08-01T15:19:00Z">
        <w:r w:rsidR="0064484F" w:rsidDel="00353DEE">
          <w:delText>SVP Shareholder</w:delText>
        </w:r>
      </w:del>
      <w:ins w:id="54" w:author="Hearty, Jeffrey T" w:date="2025-08-01T15:19:00Z">
        <w:r w:rsidR="00353DEE">
          <w:t>SVP Water User</w:t>
        </w:r>
      </w:ins>
      <w:r w:rsidRPr="00BF4E87">
        <w:t xml:space="preserve"> has read and understands the </w:t>
      </w:r>
      <w:r w:rsidR="0062610B" w:rsidRPr="00BF4E87">
        <w:t>1920 Act</w:t>
      </w:r>
      <w:r w:rsidR="00C55674" w:rsidRPr="00BF4E87">
        <w:t xml:space="preserve"> Contract</w:t>
      </w:r>
      <w:r w:rsidR="00E121AF">
        <w:t>,</w:t>
      </w:r>
      <w:r w:rsidR="0064484F">
        <w:t xml:space="preserve"> which is</w:t>
      </w:r>
      <w:r w:rsidR="00554009" w:rsidRPr="00BF4E87">
        <w:t xml:space="preserve"> </w:t>
      </w:r>
      <w:r w:rsidRPr="00BF4E87">
        <w:t xml:space="preserve">incorporated by reference </w:t>
      </w:r>
      <w:r w:rsidR="0064484F">
        <w:t>herein</w:t>
      </w:r>
      <w:r w:rsidR="00E121AF">
        <w:t>,</w:t>
      </w:r>
      <w:r w:rsidRPr="00BF4E87">
        <w:t xml:space="preserve"> and agrees to be bound by </w:t>
      </w:r>
      <w:r w:rsidR="00E7037B" w:rsidRPr="00BF4E87">
        <w:t xml:space="preserve">all of </w:t>
      </w:r>
      <w:r w:rsidR="007A72D8" w:rsidRPr="00BF4E87">
        <w:t>the</w:t>
      </w:r>
      <w:r w:rsidRPr="00BF4E87">
        <w:t xml:space="preserve"> terms</w:t>
      </w:r>
      <w:r w:rsidR="007A72D8" w:rsidRPr="00BF4E87">
        <w:t xml:space="preserve"> of the </w:t>
      </w:r>
      <w:r w:rsidR="0062610B" w:rsidRPr="00BF4E87">
        <w:t>1920</w:t>
      </w:r>
      <w:r w:rsidR="00C55674" w:rsidRPr="00BF4E87">
        <w:t xml:space="preserve"> Act Contract</w:t>
      </w:r>
      <w:r w:rsidRPr="00BF4E87">
        <w:t xml:space="preserve">. </w:t>
      </w:r>
      <w:r w:rsidR="00F31E63" w:rsidRPr="00BF4E87">
        <w:t>If there are any conflicts between the 1920 Act Contract</w:t>
      </w:r>
      <w:r w:rsidR="00F31E63" w:rsidRPr="00BF4E87" w:rsidDel="00C26A9F">
        <w:t xml:space="preserve"> </w:t>
      </w:r>
      <w:r w:rsidR="00F31E63" w:rsidRPr="00BF4E87">
        <w:t>and this Third</w:t>
      </w:r>
      <w:r w:rsidR="00C76E33">
        <w:t>-</w:t>
      </w:r>
      <w:r w:rsidR="00F31E63" w:rsidRPr="00BF4E87">
        <w:t>Party Contract, the 1920 Act Contract</w:t>
      </w:r>
      <w:r w:rsidR="00F31E63" w:rsidRPr="00BF4E87" w:rsidDel="00C26A9F">
        <w:t xml:space="preserve"> </w:t>
      </w:r>
      <w:r w:rsidR="00F31E63" w:rsidRPr="00BF4E87">
        <w:t>will govern.</w:t>
      </w:r>
    </w:p>
    <w:p w14:paraId="2E155EE0" w14:textId="760400FF" w:rsidR="00DF1576" w:rsidRPr="00BF4E87" w:rsidRDefault="00DF1576" w:rsidP="002B28F3">
      <w:pPr>
        <w:pStyle w:val="ListParagraph"/>
        <w:spacing w:line="360" w:lineRule="auto"/>
        <w:ind w:left="1440"/>
      </w:pPr>
    </w:p>
    <w:p w14:paraId="271EF9BA" w14:textId="77777777" w:rsidR="00DF1576" w:rsidRPr="00BF4E87" w:rsidRDefault="00DF1576" w:rsidP="002B28F3">
      <w:pPr>
        <w:pStyle w:val="ListParagraph"/>
        <w:spacing w:line="360" w:lineRule="auto"/>
        <w:ind w:left="1440"/>
      </w:pPr>
    </w:p>
    <w:p w14:paraId="1B1339F7" w14:textId="77777777" w:rsidR="00396D73" w:rsidRPr="00BF4E87" w:rsidRDefault="00396D73" w:rsidP="00396D73">
      <w:pPr>
        <w:pStyle w:val="ListParagraph"/>
      </w:pPr>
    </w:p>
    <w:p w14:paraId="4BA385E8" w14:textId="6335F9F0" w:rsidR="00396D73" w:rsidRPr="00BF4E87" w:rsidRDefault="00396D73" w:rsidP="00396D73">
      <w:pPr>
        <w:pStyle w:val="ListParagraph"/>
        <w:keepNext/>
        <w:numPr>
          <w:ilvl w:val="0"/>
          <w:numId w:val="4"/>
        </w:numPr>
        <w:spacing w:line="360" w:lineRule="auto"/>
        <w:rPr>
          <w:u w:val="single"/>
        </w:rPr>
      </w:pPr>
      <w:r w:rsidRPr="00BF4E87">
        <w:rPr>
          <w:u w:val="single"/>
        </w:rPr>
        <w:t>PERMITS, LICENSES, AND AGREEMENTS</w:t>
      </w:r>
    </w:p>
    <w:p w14:paraId="5B54F291" w14:textId="77777777" w:rsidR="00396D73" w:rsidRPr="00BF4E87" w:rsidRDefault="00396D73" w:rsidP="00396D73">
      <w:pPr>
        <w:pStyle w:val="ListParagraph"/>
        <w:keepNext/>
        <w:spacing w:line="360" w:lineRule="auto"/>
        <w:rPr>
          <w:u w:val="single"/>
        </w:rPr>
      </w:pPr>
    </w:p>
    <w:p w14:paraId="64EA83FC" w14:textId="0591633B" w:rsidR="00396D73" w:rsidRPr="00BF4E87" w:rsidRDefault="00010101" w:rsidP="00396D73">
      <w:pPr>
        <w:pStyle w:val="ListParagraph"/>
        <w:numPr>
          <w:ilvl w:val="1"/>
          <w:numId w:val="4"/>
        </w:numPr>
        <w:spacing w:line="360" w:lineRule="auto"/>
      </w:pPr>
      <w:r w:rsidRPr="00BF4E87">
        <w:t>T</w:t>
      </w:r>
      <w:r w:rsidR="00396D73" w:rsidRPr="00BF4E87">
        <w:t xml:space="preserve">he </w:t>
      </w:r>
      <w:del w:id="55" w:author="Hearty, Jeffrey T" w:date="2025-08-01T15:19:00Z">
        <w:r w:rsidR="00C76E33" w:rsidDel="00353DEE">
          <w:delText>SVP Shareholder</w:delText>
        </w:r>
      </w:del>
      <w:ins w:id="56" w:author="Hearty, Jeffrey T" w:date="2025-08-01T15:19:00Z">
        <w:r w:rsidR="00353DEE">
          <w:t>SVP Water User</w:t>
        </w:r>
      </w:ins>
      <w:r w:rsidR="00826BFC" w:rsidRPr="00BF4E87">
        <w:t xml:space="preserve"> </w:t>
      </w:r>
      <w:r w:rsidRPr="00BF4E87">
        <w:t>is responsible for compliance wi</w:t>
      </w:r>
      <w:r w:rsidR="00724D64" w:rsidRPr="00BF4E87">
        <w:t xml:space="preserve">th Utah state law, including obtaining </w:t>
      </w:r>
      <w:proofErr w:type="gramStart"/>
      <w:r w:rsidR="00724D64" w:rsidRPr="00BF4E87">
        <w:t>any and all</w:t>
      </w:r>
      <w:proofErr w:type="gramEnd"/>
      <w:r w:rsidR="00724D64" w:rsidRPr="00BF4E87">
        <w:t xml:space="preserve"> approvals that may be required by the Utah State Engineer for the use of water for </w:t>
      </w:r>
      <w:r w:rsidR="006828BC" w:rsidRPr="00BF4E87">
        <w:t>Miscellaneous</w:t>
      </w:r>
      <w:r w:rsidR="00724D64" w:rsidRPr="00BF4E87">
        <w:t xml:space="preserve"> Purposes. The </w:t>
      </w:r>
      <w:del w:id="57" w:author="Hearty, Jeffrey T" w:date="2025-08-01T15:19:00Z">
        <w:r w:rsidR="00C76E33" w:rsidDel="00353DEE">
          <w:delText>SVP Shareholder</w:delText>
        </w:r>
      </w:del>
      <w:ins w:id="58" w:author="Hearty, Jeffrey T" w:date="2025-08-01T15:19:00Z">
        <w:r w:rsidR="00353DEE">
          <w:t>SVP Water User</w:t>
        </w:r>
      </w:ins>
      <w:r w:rsidR="00724D64" w:rsidRPr="00BF4E87">
        <w:t xml:space="preserve"> </w:t>
      </w:r>
      <w:r w:rsidR="00396D73" w:rsidRPr="00BF4E87">
        <w:t xml:space="preserve">will </w:t>
      </w:r>
      <w:r w:rsidR="00EA1460" w:rsidRPr="00BF4E87">
        <w:t>assist Reclamation</w:t>
      </w:r>
      <w:r w:rsidR="004058F5" w:rsidRPr="00BF4E87">
        <w:t xml:space="preserve"> and SWUA</w:t>
      </w:r>
      <w:r w:rsidR="00EA1460" w:rsidRPr="00BF4E87">
        <w:t xml:space="preserve"> in </w:t>
      </w:r>
      <w:r w:rsidR="00396D73" w:rsidRPr="00BF4E87">
        <w:t>filing any necessary</w:t>
      </w:r>
      <w:r w:rsidR="00EA1460" w:rsidRPr="00BF4E87">
        <w:t xml:space="preserve"> </w:t>
      </w:r>
      <w:r w:rsidR="00396D73" w:rsidRPr="00BF4E87">
        <w:t>water right change applications, obtaining approval from the Utah State Engineer’s Office, and providing copies to</w:t>
      </w:r>
      <w:r w:rsidR="004058F5" w:rsidRPr="00BF4E87">
        <w:t xml:space="preserve"> Reclamation,</w:t>
      </w:r>
      <w:r w:rsidR="00396D73" w:rsidRPr="00BF4E87">
        <w:t xml:space="preserve"> </w:t>
      </w:r>
      <w:r w:rsidR="002D6330" w:rsidRPr="00BF4E87">
        <w:t>SWUA</w:t>
      </w:r>
      <w:r w:rsidR="00D94FB0" w:rsidRPr="00BF4E87">
        <w:t>,</w:t>
      </w:r>
      <w:r w:rsidR="002D6330" w:rsidRPr="00BF4E87">
        <w:t xml:space="preserve"> and </w:t>
      </w:r>
      <w:r w:rsidR="004058F5" w:rsidRPr="00BF4E87">
        <w:t xml:space="preserve">all delivery entities </w:t>
      </w:r>
      <w:r w:rsidR="006828BC" w:rsidRPr="00BF4E87">
        <w:t xml:space="preserve">of any applications and/or approvals </w:t>
      </w:r>
      <w:r w:rsidR="00396D73" w:rsidRPr="00BF4E87">
        <w:t xml:space="preserve">at no cost to </w:t>
      </w:r>
      <w:r w:rsidR="004058F5" w:rsidRPr="00BF4E87">
        <w:t xml:space="preserve">Reclamation, </w:t>
      </w:r>
      <w:r w:rsidR="002D6330" w:rsidRPr="00BF4E87">
        <w:t>SWUA</w:t>
      </w:r>
      <w:r w:rsidR="001C361E" w:rsidRPr="00BF4E87">
        <w:t>,</w:t>
      </w:r>
      <w:r w:rsidR="002D6330" w:rsidRPr="00BF4E87">
        <w:t xml:space="preserve"> or the </w:t>
      </w:r>
      <w:r w:rsidR="004058F5" w:rsidRPr="00BF4E87">
        <w:t>delivery entities</w:t>
      </w:r>
      <w:r w:rsidR="002D6330" w:rsidRPr="00BF4E87">
        <w:t>.</w:t>
      </w:r>
    </w:p>
    <w:p w14:paraId="13D63630" w14:textId="77777777" w:rsidR="00396D73" w:rsidRPr="00353DEE" w:rsidRDefault="00396D73" w:rsidP="00396D73">
      <w:pPr>
        <w:pStyle w:val="ListParagraph"/>
        <w:spacing w:line="360" w:lineRule="auto"/>
        <w:ind w:left="1443"/>
      </w:pPr>
    </w:p>
    <w:p w14:paraId="1BE98889" w14:textId="22857122" w:rsidR="00396D73" w:rsidRPr="00BF4E87" w:rsidRDefault="00353DEE" w:rsidP="00396D73">
      <w:pPr>
        <w:pStyle w:val="ListParagraph"/>
        <w:numPr>
          <w:ilvl w:val="1"/>
          <w:numId w:val="4"/>
        </w:numPr>
        <w:spacing w:line="360" w:lineRule="auto"/>
      </w:pPr>
      <w:ins w:id="59" w:author="Hearty, Jeffrey T" w:date="2025-08-01T15:25:00Z">
        <w:r w:rsidRPr="00353DEE">
          <w:t xml:space="preserve">The parties acknowledge that nothing herein alters or amends the interest of the United States in and to </w:t>
        </w:r>
      </w:ins>
      <w:del w:id="60" w:author="Hearty, Jeffrey T" w:date="2025-08-01T15:25:00Z">
        <w:r w:rsidR="00396D73" w:rsidRPr="00BF4E87" w:rsidDel="00353DEE">
          <w:delText xml:space="preserve">The parties acknowledge that the United States retains all right, title, and interest in </w:delText>
        </w:r>
      </w:del>
      <w:r w:rsidR="00396D73" w:rsidRPr="00BF4E87">
        <w:t>the Project</w:t>
      </w:r>
      <w:r w:rsidR="00325373" w:rsidRPr="00BF4E87">
        <w:t xml:space="preserve"> </w:t>
      </w:r>
      <w:r w:rsidR="00001501" w:rsidRPr="00BF4E87">
        <w:t>W</w:t>
      </w:r>
      <w:r w:rsidR="00325373" w:rsidRPr="00BF4E87">
        <w:t xml:space="preserve">ater </w:t>
      </w:r>
      <w:r w:rsidR="00001501" w:rsidRPr="00BF4E87">
        <w:t>R</w:t>
      </w:r>
      <w:r w:rsidR="00325373" w:rsidRPr="00BF4E87">
        <w:t>ights,</w:t>
      </w:r>
      <w:r w:rsidR="00396D73" w:rsidRPr="00BF4E87">
        <w:t xml:space="preserve"> lands and facilities, in particular, those facilities constructed </w:t>
      </w:r>
      <w:r w:rsidR="00001501" w:rsidRPr="00BF4E87">
        <w:t>that</w:t>
      </w:r>
      <w:r w:rsidR="00396D73" w:rsidRPr="00BF4E87">
        <w:t xml:space="preserve"> reside on Project lands </w:t>
      </w:r>
      <w:r w:rsidR="00050357" w:rsidRPr="00BF4E87">
        <w:t>and</w:t>
      </w:r>
      <w:r w:rsidR="00396D73" w:rsidRPr="00BF4E87">
        <w:t xml:space="preserve"> associated easements and appurtenances thereto.</w:t>
      </w:r>
      <w:r w:rsidR="00396D73" w:rsidRPr="00BF4E87">
        <w:tab/>
      </w:r>
    </w:p>
    <w:p w14:paraId="6927B2FA" w14:textId="77777777" w:rsidR="00396D73" w:rsidRPr="00BF4E87" w:rsidRDefault="00396D73" w:rsidP="00396D73">
      <w:pPr>
        <w:spacing w:line="360" w:lineRule="auto"/>
        <w:ind w:left="648"/>
      </w:pPr>
    </w:p>
    <w:p w14:paraId="56802850" w14:textId="4646DEEC" w:rsidR="00AB6343" w:rsidRDefault="00AB6343" w:rsidP="00327368">
      <w:pPr>
        <w:pStyle w:val="ListParagraph"/>
        <w:keepNext/>
        <w:numPr>
          <w:ilvl w:val="0"/>
          <w:numId w:val="4"/>
        </w:numPr>
        <w:autoSpaceDE w:val="0"/>
        <w:autoSpaceDN w:val="0"/>
        <w:adjustRightInd w:val="0"/>
        <w:spacing w:line="360" w:lineRule="auto"/>
      </w:pPr>
      <w:r w:rsidRPr="00353DEE">
        <w:t>TRANSFERS</w:t>
      </w:r>
    </w:p>
    <w:p w14:paraId="6C163E38" w14:textId="77777777" w:rsidR="00AB6343" w:rsidRDefault="00AB6343" w:rsidP="00AB6343">
      <w:pPr>
        <w:keepNext/>
        <w:autoSpaceDE w:val="0"/>
        <w:autoSpaceDN w:val="0"/>
        <w:adjustRightInd w:val="0"/>
        <w:spacing w:line="360" w:lineRule="auto"/>
        <w:ind w:left="720"/>
      </w:pPr>
    </w:p>
    <w:p w14:paraId="42F6BB9D" w14:textId="35987373" w:rsidR="00AB6343" w:rsidRDefault="00AB6343" w:rsidP="00353DEE">
      <w:pPr>
        <w:pStyle w:val="ListParagraph"/>
        <w:keepNext/>
        <w:autoSpaceDE w:val="0"/>
        <w:autoSpaceDN w:val="0"/>
        <w:adjustRightInd w:val="0"/>
        <w:spacing w:line="360" w:lineRule="auto"/>
        <w:ind w:left="1440"/>
        <w:rPr>
          <w:u w:val="single"/>
        </w:rPr>
      </w:pPr>
      <w:r>
        <w:rPr>
          <w:u w:val="single"/>
        </w:rPr>
        <w:t xml:space="preserve">If the </w:t>
      </w:r>
      <w:del w:id="61" w:author="Hearty, Jeffrey T" w:date="2025-08-01T15:19:00Z">
        <w:r w:rsidDel="00353DEE">
          <w:rPr>
            <w:u w:val="single"/>
          </w:rPr>
          <w:delText>SVP Shareholder</w:delText>
        </w:r>
      </w:del>
      <w:ins w:id="62" w:author="Hearty, Jeffrey T" w:date="2025-08-01T15:19:00Z">
        <w:r w:rsidR="00353DEE">
          <w:rPr>
            <w:u w:val="single"/>
          </w:rPr>
          <w:t>SVP Water User</w:t>
        </w:r>
      </w:ins>
      <w:r>
        <w:rPr>
          <w:u w:val="single"/>
        </w:rPr>
        <w:t xml:space="preserve"> proposes, as detailed in </w:t>
      </w:r>
      <w:r w:rsidRPr="00353DEE">
        <w:t>Exhibit B</w:t>
      </w:r>
      <w:r>
        <w:rPr>
          <w:u w:val="single"/>
        </w:rPr>
        <w:t xml:space="preserve">, to merely transfer Project Water from one Canal Company to another, for continued Irrigation use, the provisions of this Third-Party Contract relating to conversion to Miscellaneous Purposes shall be disregarded; provided, however, that all other provisions hereof shall apply, including in particular but without limitation the provisions of Sections 6, 7 and 8 hereof.  </w:t>
      </w:r>
    </w:p>
    <w:p w14:paraId="6AB6E6EA" w14:textId="77777777" w:rsidR="00B9372C" w:rsidRPr="00353DEE" w:rsidRDefault="00B9372C" w:rsidP="00BF4E87">
      <w:pPr>
        <w:pStyle w:val="ListParagraph"/>
        <w:keepNext/>
        <w:autoSpaceDE w:val="0"/>
        <w:autoSpaceDN w:val="0"/>
        <w:adjustRightInd w:val="0"/>
        <w:spacing w:line="360" w:lineRule="auto"/>
      </w:pPr>
    </w:p>
    <w:p w14:paraId="54D4DE70" w14:textId="263F6FF6" w:rsidR="00C32F27" w:rsidRPr="00353DEE" w:rsidRDefault="00755E85" w:rsidP="00755E85">
      <w:pPr>
        <w:pStyle w:val="ListParagraph"/>
        <w:keepNext/>
        <w:numPr>
          <w:ilvl w:val="0"/>
          <w:numId w:val="4"/>
        </w:numPr>
        <w:autoSpaceDE w:val="0"/>
        <w:autoSpaceDN w:val="0"/>
        <w:adjustRightInd w:val="0"/>
        <w:spacing w:line="360" w:lineRule="auto"/>
        <w:rPr>
          <w:u w:val="single"/>
        </w:rPr>
      </w:pPr>
      <w:r w:rsidRPr="00353DEE">
        <w:rPr>
          <w:u w:val="single"/>
        </w:rPr>
        <w:t>CARRIER WATER</w:t>
      </w:r>
    </w:p>
    <w:p w14:paraId="29E9F512" w14:textId="77777777" w:rsidR="000B4765" w:rsidRPr="00353DEE" w:rsidRDefault="000B4765" w:rsidP="00BF4E87">
      <w:pPr>
        <w:pStyle w:val="ListParagraph"/>
        <w:keepNext/>
        <w:autoSpaceDE w:val="0"/>
        <w:autoSpaceDN w:val="0"/>
        <w:adjustRightInd w:val="0"/>
        <w:spacing w:line="360" w:lineRule="auto"/>
      </w:pPr>
    </w:p>
    <w:p w14:paraId="3D3787AA" w14:textId="4FDFF29E" w:rsidR="00755E85" w:rsidRPr="00BF4E87" w:rsidRDefault="00AB6343" w:rsidP="003263F1">
      <w:pPr>
        <w:pStyle w:val="ListParagraph"/>
        <w:spacing w:line="360" w:lineRule="auto"/>
        <w:ind w:left="1440"/>
      </w:pPr>
      <w:r>
        <w:t>C</w:t>
      </w:r>
      <w:r w:rsidR="00D80F85" w:rsidRPr="00BF4E87">
        <w:t xml:space="preserve">hanges in place or type of use of </w:t>
      </w:r>
      <w:r w:rsidR="007852F6" w:rsidRPr="00BF4E87">
        <w:t>Project Water</w:t>
      </w:r>
      <w:r w:rsidR="00D80F85" w:rsidRPr="00BF4E87">
        <w:t xml:space="preserve"> </w:t>
      </w:r>
      <w:r w:rsidR="00141E77" w:rsidRPr="00BF4E87">
        <w:t xml:space="preserve">may </w:t>
      </w:r>
      <w:r w:rsidR="00D80F85" w:rsidRPr="00BF4E87">
        <w:t xml:space="preserve">require the dedication of Carrier Water </w:t>
      </w:r>
      <w:r>
        <w:t>to</w:t>
      </w:r>
      <w:r w:rsidRPr="00BF4E87">
        <w:t xml:space="preserve"> </w:t>
      </w:r>
      <w:r w:rsidR="00D80F85" w:rsidRPr="00BF4E87">
        <w:t xml:space="preserve">the original </w:t>
      </w:r>
      <w:r>
        <w:t>Canal Company</w:t>
      </w:r>
      <w:r w:rsidR="00B9372C" w:rsidRPr="00BF4E87">
        <w:t xml:space="preserve"> </w:t>
      </w:r>
      <w:r w:rsidR="002D14D4" w:rsidRPr="00BF4E87">
        <w:t xml:space="preserve">as necessary </w:t>
      </w:r>
      <w:r w:rsidR="00B9372C" w:rsidRPr="00BF4E87">
        <w:t xml:space="preserve">to protect SVP </w:t>
      </w:r>
      <w:r w:rsidR="0054707A" w:rsidRPr="00BF4E87">
        <w:lastRenderedPageBreak/>
        <w:t>I</w:t>
      </w:r>
      <w:r w:rsidR="00B9372C" w:rsidRPr="00BF4E87">
        <w:t>rrigators</w:t>
      </w:r>
      <w:r w:rsidR="00D80F85" w:rsidRPr="00BF4E87">
        <w:t>.</w:t>
      </w:r>
      <w:r w:rsidR="007110B3" w:rsidRPr="00BF4E87">
        <w:t xml:space="preserve"> It is the </w:t>
      </w:r>
      <w:r>
        <w:t xml:space="preserve">Canal </w:t>
      </w:r>
      <w:r w:rsidR="007110B3" w:rsidRPr="00BF4E87">
        <w:t>Company’s responsibility to ensure that sufficient Carrier Water remains in the delivery facility</w:t>
      </w:r>
      <w:r w:rsidR="004F4620" w:rsidRPr="00BF4E87">
        <w:t xml:space="preserve"> to protect SVP Irrigators</w:t>
      </w:r>
      <w:r w:rsidR="007110B3" w:rsidRPr="00BF4E87">
        <w:t xml:space="preserve">. </w:t>
      </w:r>
      <w:r>
        <w:t xml:space="preserve">The 1920 Act Contract governs the calculation and administration of Carrier Water.  </w:t>
      </w:r>
      <w:r w:rsidR="00D80F85" w:rsidRPr="00BF4E87">
        <w:t>I</w:t>
      </w:r>
      <w:r w:rsidR="00755E85" w:rsidRPr="00BF4E87">
        <w:t>f at any time there is insufficient</w:t>
      </w:r>
      <w:r w:rsidR="00D80F85" w:rsidRPr="00BF4E87">
        <w:t xml:space="preserve"> Carrier</w:t>
      </w:r>
      <w:r w:rsidR="00755E85" w:rsidRPr="00BF4E87">
        <w:t xml:space="preserve"> </w:t>
      </w:r>
      <w:r w:rsidR="00D80F85" w:rsidRPr="00BF4E87">
        <w:t>W</w:t>
      </w:r>
      <w:r w:rsidR="00755E85" w:rsidRPr="00BF4E87">
        <w:t xml:space="preserve">ater, </w:t>
      </w:r>
      <w:r w:rsidR="00254690">
        <w:t>SWUA</w:t>
      </w:r>
      <w:r w:rsidR="00755E85" w:rsidRPr="00BF4E87">
        <w:t xml:space="preserve"> may </w:t>
      </w:r>
      <w:r w:rsidR="00254690">
        <w:t>modify</w:t>
      </w:r>
      <w:r w:rsidR="00755E85" w:rsidRPr="00BF4E87">
        <w:t xml:space="preserve"> the water </w:t>
      </w:r>
      <w:r w:rsidR="00325373" w:rsidRPr="00BF4E87">
        <w:t>identified</w:t>
      </w:r>
      <w:r w:rsidR="00755E85" w:rsidRPr="00BF4E87">
        <w:t xml:space="preserve"> in this Contract to ensure sufficient flows in the original </w:t>
      </w:r>
      <w:r>
        <w:t>C</w:t>
      </w:r>
      <w:r w:rsidRPr="00BF4E87">
        <w:t xml:space="preserve">anal </w:t>
      </w:r>
      <w:r>
        <w:t xml:space="preserve">Company </w:t>
      </w:r>
      <w:r w:rsidR="00755E85" w:rsidRPr="00BF4E87">
        <w:t xml:space="preserve">for conveyance to </w:t>
      </w:r>
      <w:r w:rsidR="00FE682A" w:rsidRPr="00BF4E87">
        <w:t xml:space="preserve">SVP </w:t>
      </w:r>
      <w:r w:rsidR="00141E77" w:rsidRPr="00BF4E87">
        <w:t>I</w:t>
      </w:r>
      <w:r w:rsidR="00755E85" w:rsidRPr="00BF4E87">
        <w:t xml:space="preserve">rrigators. </w:t>
      </w:r>
    </w:p>
    <w:p w14:paraId="059AD81D" w14:textId="77777777" w:rsidR="00755E85" w:rsidRPr="00353DEE" w:rsidRDefault="00755E85" w:rsidP="003263F1">
      <w:pPr>
        <w:keepNext/>
        <w:autoSpaceDE w:val="0"/>
        <w:autoSpaceDN w:val="0"/>
        <w:adjustRightInd w:val="0"/>
        <w:spacing w:line="360" w:lineRule="auto"/>
        <w:ind w:left="720" w:firstLine="720"/>
      </w:pPr>
    </w:p>
    <w:p w14:paraId="11036E6A" w14:textId="144CF827" w:rsidR="00327368" w:rsidRPr="00E63445" w:rsidRDefault="00327368" w:rsidP="00327368">
      <w:pPr>
        <w:pStyle w:val="ListParagraph"/>
        <w:keepNext/>
        <w:numPr>
          <w:ilvl w:val="0"/>
          <w:numId w:val="4"/>
        </w:numPr>
        <w:autoSpaceDE w:val="0"/>
        <w:autoSpaceDN w:val="0"/>
        <w:adjustRightInd w:val="0"/>
        <w:spacing w:line="360" w:lineRule="auto"/>
        <w:rPr>
          <w:color w:val="000000"/>
          <w:u w:val="single"/>
        </w:rPr>
      </w:pPr>
      <w:r w:rsidRPr="00E63445">
        <w:rPr>
          <w:color w:val="000000"/>
          <w:u w:val="single"/>
        </w:rPr>
        <w:t>PAYMENT</w:t>
      </w:r>
      <w:r w:rsidR="00901463" w:rsidRPr="00E63445">
        <w:rPr>
          <w:color w:val="000000"/>
          <w:u w:val="single"/>
        </w:rPr>
        <w:t>S</w:t>
      </w:r>
      <w:r w:rsidRPr="00E63445">
        <w:rPr>
          <w:color w:val="000000"/>
          <w:u w:val="single"/>
        </w:rPr>
        <w:t xml:space="preserve"> TO </w:t>
      </w:r>
      <w:r w:rsidR="00E63445">
        <w:rPr>
          <w:color w:val="000000"/>
          <w:u w:val="single"/>
        </w:rPr>
        <w:t>CANAL</w:t>
      </w:r>
      <w:r w:rsidR="00FE682A" w:rsidRPr="00E63445">
        <w:rPr>
          <w:color w:val="000000"/>
          <w:u w:val="single"/>
        </w:rPr>
        <w:t xml:space="preserve"> </w:t>
      </w:r>
      <w:r w:rsidR="00D95494" w:rsidRPr="00E63445">
        <w:rPr>
          <w:color w:val="000000"/>
          <w:u w:val="single"/>
        </w:rPr>
        <w:t>COMPAN</w:t>
      </w:r>
      <w:r w:rsidR="00E63445">
        <w:rPr>
          <w:color w:val="000000"/>
          <w:u w:val="single"/>
        </w:rPr>
        <w:t>IES</w:t>
      </w:r>
      <w:r w:rsidR="00F80469">
        <w:rPr>
          <w:color w:val="000000"/>
          <w:u w:val="single"/>
        </w:rPr>
        <w:t xml:space="preserve"> AND SWUA</w:t>
      </w:r>
    </w:p>
    <w:p w14:paraId="4BAF999F" w14:textId="77777777" w:rsidR="00D318A8" w:rsidRPr="00353DEE" w:rsidRDefault="00D318A8" w:rsidP="00D318A8">
      <w:pPr>
        <w:pStyle w:val="ListParagraph"/>
        <w:keepNext/>
        <w:autoSpaceDE w:val="0"/>
        <w:autoSpaceDN w:val="0"/>
        <w:adjustRightInd w:val="0"/>
        <w:spacing w:line="360" w:lineRule="auto"/>
        <w:rPr>
          <w:u w:val="single"/>
        </w:rPr>
      </w:pPr>
    </w:p>
    <w:p w14:paraId="2AA53CAF" w14:textId="74F5811E" w:rsidR="003856F3" w:rsidRPr="00353DEE" w:rsidRDefault="00901463" w:rsidP="003856F3">
      <w:pPr>
        <w:autoSpaceDE w:val="0"/>
        <w:autoSpaceDN w:val="0"/>
        <w:adjustRightInd w:val="0"/>
        <w:spacing w:line="360" w:lineRule="auto"/>
        <w:ind w:left="1440" w:hanging="360"/>
      </w:pPr>
      <w:r w:rsidRPr="00353DEE">
        <w:t>a</w:t>
      </w:r>
      <w:r w:rsidR="003856F3" w:rsidRPr="00353DEE">
        <w:t>.</w:t>
      </w:r>
      <w:r w:rsidR="003856F3" w:rsidRPr="00353DEE">
        <w:tab/>
      </w:r>
      <w:r w:rsidR="00E63445">
        <w:t xml:space="preserve">If, pursuant to this Third-Party Contract, the </w:t>
      </w:r>
      <w:del w:id="63" w:author="Hearty, Jeffrey T" w:date="2025-08-01T15:19:00Z">
        <w:r w:rsidR="00E63445" w:rsidDel="00353DEE">
          <w:delText>SVP Shareholder</w:delText>
        </w:r>
      </w:del>
      <w:ins w:id="64" w:author="Hearty, Jeffrey T" w:date="2025-08-01T15:19:00Z">
        <w:r w:rsidR="00353DEE">
          <w:t>SVP Water User</w:t>
        </w:r>
      </w:ins>
      <w:r w:rsidR="00E63445">
        <w:t xml:space="preserve"> proposes to transfer Project Water out of the Canal Company, </w:t>
      </w:r>
      <w:r w:rsidR="00FE682A" w:rsidRPr="00353DEE">
        <w:t>t</w:t>
      </w:r>
      <w:r w:rsidR="003856F3" w:rsidRPr="00353DEE">
        <w:t xml:space="preserve">he </w:t>
      </w:r>
      <w:del w:id="65" w:author="Hearty, Jeffrey T" w:date="2025-08-01T15:19:00Z">
        <w:r w:rsidR="00C76E33" w:rsidDel="00353DEE">
          <w:delText>SVP Shareholder</w:delText>
        </w:r>
      </w:del>
      <w:ins w:id="66" w:author="Hearty, Jeffrey T" w:date="2025-08-01T15:19:00Z">
        <w:r w:rsidR="00353DEE">
          <w:t>SVP Water User</w:t>
        </w:r>
      </w:ins>
      <w:r w:rsidR="003856F3" w:rsidRPr="00353DEE">
        <w:t xml:space="preserve"> </w:t>
      </w:r>
      <w:r w:rsidR="00E63445">
        <w:t>agrees to</w:t>
      </w:r>
      <w:r w:rsidR="00E63445" w:rsidRPr="00353DEE">
        <w:t xml:space="preserve"> </w:t>
      </w:r>
      <w:r w:rsidR="003856F3" w:rsidRPr="00353DEE">
        <w:t xml:space="preserve">pay directly to </w:t>
      </w:r>
      <w:r w:rsidR="001E7697">
        <w:t>such Canal</w:t>
      </w:r>
      <w:r w:rsidR="00FE682A" w:rsidRPr="00353DEE">
        <w:t xml:space="preserve"> </w:t>
      </w:r>
      <w:r w:rsidR="00E63445">
        <w:t>C</w:t>
      </w:r>
      <w:r w:rsidR="00FE682A" w:rsidRPr="00353DEE">
        <w:t>ompany</w:t>
      </w:r>
      <w:r w:rsidR="003856F3" w:rsidRPr="00353DEE">
        <w:t xml:space="preserve"> </w:t>
      </w:r>
      <w:r w:rsidR="00E63445">
        <w:t xml:space="preserve">the </w:t>
      </w:r>
      <w:del w:id="67" w:author="Hearty, Jeffrey T" w:date="2025-08-01T15:19:00Z">
        <w:r w:rsidR="00E63445" w:rsidDel="00353DEE">
          <w:delText>SVP Shareholder</w:delText>
        </w:r>
      </w:del>
      <w:ins w:id="68" w:author="Hearty, Jeffrey T" w:date="2025-08-01T15:19:00Z">
        <w:r w:rsidR="00353DEE">
          <w:t>SVP Water User</w:t>
        </w:r>
      </w:ins>
      <w:r w:rsidR="00E63445">
        <w:t>’s</w:t>
      </w:r>
      <w:r w:rsidR="00E63445" w:rsidRPr="00353DEE">
        <w:t xml:space="preserve"> </w:t>
      </w:r>
      <w:r w:rsidR="003856F3" w:rsidRPr="00353DEE">
        <w:t xml:space="preserve">proportionate share of </w:t>
      </w:r>
      <w:r w:rsidR="00E63445">
        <w:t>costs and expenses incurred by the Canal Company to operate, maintain, repair and replace</w:t>
      </w:r>
      <w:ins w:id="69" w:author="Hearty, Jeffrey T" w:date="2025-08-01T15:28:00Z">
        <w:r w:rsidR="00116253">
          <w:t xml:space="preserve"> (OMR&amp;R)</w:t>
        </w:r>
      </w:ins>
      <w:r w:rsidR="00E63445">
        <w:t xml:space="preserve"> Canal Company facilities used by remaining </w:t>
      </w:r>
      <w:del w:id="70" w:author="Hearty, Jeffrey T" w:date="2025-08-01T15:19:00Z">
        <w:r w:rsidR="00E63445" w:rsidDel="00353DEE">
          <w:delText>SVP Shareholder</w:delText>
        </w:r>
      </w:del>
      <w:ins w:id="71" w:author="Hearty, Jeffrey T" w:date="2025-08-01T15:19:00Z">
        <w:r w:rsidR="00353DEE">
          <w:t>SVP Water User</w:t>
        </w:r>
      </w:ins>
      <w:r w:rsidR="00E63445">
        <w:t xml:space="preserve">s </w:t>
      </w:r>
      <w:del w:id="72" w:author="Hearty, Jeffrey T" w:date="2025-08-01T15:28:00Z">
        <w:r w:rsidR="00E63445" w:rsidDel="00116253">
          <w:delText>(OMR&amp;R)</w:delText>
        </w:r>
        <w:r w:rsidR="003856F3" w:rsidRPr="00353DEE" w:rsidDel="00116253">
          <w:delText xml:space="preserve"> </w:delText>
        </w:r>
      </w:del>
      <w:r w:rsidR="00FE682A" w:rsidRPr="00353DEE">
        <w:t xml:space="preserve">as if the </w:t>
      </w:r>
      <w:del w:id="73" w:author="Hearty, Jeffrey T" w:date="2025-08-01T15:19:00Z">
        <w:r w:rsidR="00E63445" w:rsidDel="00353DEE">
          <w:delText>SVP Shareholder</w:delText>
        </w:r>
      </w:del>
      <w:ins w:id="74" w:author="Hearty, Jeffrey T" w:date="2025-08-01T15:19:00Z">
        <w:r w:rsidR="00353DEE">
          <w:t>SVP Water User</w:t>
        </w:r>
      </w:ins>
      <w:r w:rsidR="00E63445">
        <w:t xml:space="preserve">’s </w:t>
      </w:r>
      <w:r w:rsidR="00FE682A" w:rsidRPr="00353DEE">
        <w:t xml:space="preserve">Project Water were still being delivered by </w:t>
      </w:r>
      <w:r w:rsidR="00E63445">
        <w:t>Canal C</w:t>
      </w:r>
      <w:r w:rsidR="00FE682A" w:rsidRPr="00353DEE">
        <w:t>ompany</w:t>
      </w:r>
      <w:r w:rsidR="00E63445">
        <w:t xml:space="preserve">, as reasonably calculated by the Canal Company, for so long as Canal Company facilities continue to be used to provide Project Water to any </w:t>
      </w:r>
      <w:del w:id="75" w:author="Hearty, Jeffrey T" w:date="2025-08-01T15:19:00Z">
        <w:r w:rsidR="00E63445" w:rsidDel="00353DEE">
          <w:delText>SVP Shareholder</w:delText>
        </w:r>
      </w:del>
      <w:ins w:id="76" w:author="Hearty, Jeffrey T" w:date="2025-08-01T15:19:00Z">
        <w:r w:rsidR="00353DEE">
          <w:t>SVP Water User</w:t>
        </w:r>
      </w:ins>
      <w:r w:rsidR="00E63445">
        <w:t>s</w:t>
      </w:r>
      <w:r w:rsidR="00FE682A" w:rsidRPr="00353DEE">
        <w:t xml:space="preserve">.  </w:t>
      </w:r>
      <w:r w:rsidR="00E63445">
        <w:t xml:space="preserve">In addition, if the </w:t>
      </w:r>
      <w:del w:id="77" w:author="Hearty, Jeffrey T" w:date="2025-08-01T15:19:00Z">
        <w:r w:rsidR="00E63445" w:rsidDel="00353DEE">
          <w:delText>SVP Shareholder</w:delText>
        </w:r>
      </w:del>
      <w:ins w:id="78" w:author="Hearty, Jeffrey T" w:date="2025-08-01T15:19:00Z">
        <w:r w:rsidR="00353DEE">
          <w:t>SVP Water User</w:t>
        </w:r>
      </w:ins>
      <w:r w:rsidR="00E63445">
        <w:t xml:space="preserve"> proposed to transfer water to</w:t>
      </w:r>
      <w:ins w:id="79" w:author="Hearty, Jeffrey T" w:date="2025-08-01T15:30:00Z">
        <w:r w:rsidR="00116253">
          <w:t xml:space="preserve"> the Receiving</w:t>
        </w:r>
      </w:ins>
      <w:del w:id="80" w:author="Hearty, Jeffrey T" w:date="2025-08-01T15:30:00Z">
        <w:r w:rsidR="00E63445" w:rsidDel="00116253">
          <w:delText xml:space="preserve"> a new </w:delText>
        </w:r>
      </w:del>
      <w:ins w:id="81" w:author="Hearty, Jeffrey T" w:date="2025-08-01T15:30:00Z">
        <w:r w:rsidR="00116253">
          <w:t xml:space="preserve"> </w:t>
        </w:r>
      </w:ins>
      <w:r w:rsidR="00E63445">
        <w:t xml:space="preserve">Canal Company, the </w:t>
      </w:r>
      <w:del w:id="82" w:author="Hearty, Jeffrey T" w:date="2025-08-01T15:19:00Z">
        <w:r w:rsidR="00E63445" w:rsidDel="00353DEE">
          <w:delText>SVP Shareholder</w:delText>
        </w:r>
      </w:del>
      <w:ins w:id="83" w:author="Hearty, Jeffrey T" w:date="2025-08-01T15:19:00Z">
        <w:r w:rsidR="00353DEE">
          <w:t>SVP Water User</w:t>
        </w:r>
      </w:ins>
      <w:r w:rsidR="00E63445">
        <w:t xml:space="preserve"> agrees to pay OMR&amp;R payments to the </w:t>
      </w:r>
      <w:del w:id="84" w:author="Hearty, Jeffrey T" w:date="2025-08-01T15:29:00Z">
        <w:r w:rsidR="00E63445" w:rsidDel="00116253">
          <w:delText xml:space="preserve">new </w:delText>
        </w:r>
      </w:del>
      <w:ins w:id="85" w:author="Hearty, Jeffrey T" w:date="2025-08-01T15:29:00Z">
        <w:r w:rsidR="00116253">
          <w:t>Receiving</w:t>
        </w:r>
        <w:r w:rsidR="00116253">
          <w:t xml:space="preserve"> </w:t>
        </w:r>
      </w:ins>
      <w:r w:rsidR="00E63445">
        <w:t xml:space="preserve">Canal Company. </w:t>
      </w:r>
      <w:r w:rsidR="00FE682A" w:rsidRPr="00353DEE">
        <w:rPr>
          <w:highlight w:val="yellow"/>
        </w:rPr>
        <w:t>Reasonable OM</w:t>
      </w:r>
      <w:ins w:id="86" w:author="Hearty, Jeffrey T" w:date="2025-08-01T15:30:00Z">
        <w:r w:rsidR="00116253">
          <w:rPr>
            <w:highlight w:val="yellow"/>
          </w:rPr>
          <w:t>R</w:t>
        </w:r>
      </w:ins>
      <w:r w:rsidR="00FE682A" w:rsidRPr="00353DEE">
        <w:rPr>
          <w:highlight w:val="yellow"/>
        </w:rPr>
        <w:t>&amp;R assessments will be</w:t>
      </w:r>
      <w:r w:rsidR="003856F3" w:rsidRPr="00353DEE">
        <w:rPr>
          <w:highlight w:val="yellow"/>
        </w:rPr>
        <w:t xml:space="preserve"> determined by the </w:t>
      </w:r>
      <w:r w:rsidR="002D6330" w:rsidRPr="00353DEE">
        <w:rPr>
          <w:highlight w:val="yellow"/>
        </w:rPr>
        <w:t>Company b</w:t>
      </w:r>
      <w:r w:rsidR="003856F3" w:rsidRPr="00353DEE">
        <w:rPr>
          <w:highlight w:val="yellow"/>
        </w:rPr>
        <w:t xml:space="preserve">oard of </w:t>
      </w:r>
      <w:r w:rsidR="002D6330" w:rsidRPr="00353DEE">
        <w:rPr>
          <w:highlight w:val="yellow"/>
        </w:rPr>
        <w:t>d</w:t>
      </w:r>
      <w:r w:rsidR="003856F3" w:rsidRPr="00353DEE">
        <w:rPr>
          <w:highlight w:val="yellow"/>
        </w:rPr>
        <w:t xml:space="preserve">irectors. </w:t>
      </w:r>
      <w:r w:rsidR="00D80F85" w:rsidRPr="00353DEE">
        <w:rPr>
          <w:highlight w:val="yellow"/>
        </w:rPr>
        <w:t xml:space="preserve">The </w:t>
      </w:r>
      <w:del w:id="87" w:author="Hearty, Jeffrey T" w:date="2025-08-01T15:19:00Z">
        <w:r w:rsidR="00C76E33" w:rsidRPr="00353DEE" w:rsidDel="00353DEE">
          <w:rPr>
            <w:highlight w:val="yellow"/>
          </w:rPr>
          <w:delText>SVP Shareholder</w:delText>
        </w:r>
      </w:del>
      <w:ins w:id="88" w:author="Hearty, Jeffrey T" w:date="2025-08-01T15:19:00Z">
        <w:r w:rsidR="00353DEE">
          <w:rPr>
            <w:highlight w:val="yellow"/>
          </w:rPr>
          <w:t>SVP Water User</w:t>
        </w:r>
      </w:ins>
      <w:r w:rsidR="00D80F85" w:rsidRPr="00353DEE">
        <w:rPr>
          <w:highlight w:val="yellow"/>
        </w:rPr>
        <w:t xml:space="preserve"> acknowledges that water used for non-</w:t>
      </w:r>
      <w:r w:rsidR="00EC07D8" w:rsidRPr="00353DEE">
        <w:rPr>
          <w:highlight w:val="yellow"/>
        </w:rPr>
        <w:t>I</w:t>
      </w:r>
      <w:r w:rsidR="00D80F85" w:rsidRPr="00353DEE">
        <w:rPr>
          <w:highlight w:val="yellow"/>
        </w:rPr>
        <w:t xml:space="preserve">rrigation purposes may be subject to </w:t>
      </w:r>
      <w:r w:rsidR="00254690" w:rsidRPr="00353DEE">
        <w:rPr>
          <w:highlight w:val="yellow"/>
        </w:rPr>
        <w:t xml:space="preserve">different </w:t>
      </w:r>
      <w:r w:rsidR="00D80F85" w:rsidRPr="00353DEE">
        <w:rPr>
          <w:highlight w:val="yellow"/>
        </w:rPr>
        <w:t>OM</w:t>
      </w:r>
      <w:ins w:id="89" w:author="Hearty, Jeffrey T" w:date="2025-08-01T15:30:00Z">
        <w:r w:rsidR="00116253">
          <w:rPr>
            <w:highlight w:val="yellow"/>
          </w:rPr>
          <w:t>R</w:t>
        </w:r>
      </w:ins>
      <w:r w:rsidR="00D80F85" w:rsidRPr="00353DEE">
        <w:rPr>
          <w:highlight w:val="yellow"/>
        </w:rPr>
        <w:t xml:space="preserve">&amp;R rates compared to water used for </w:t>
      </w:r>
      <w:commentRangeStart w:id="90"/>
      <w:r w:rsidR="00EC07D8" w:rsidRPr="00353DEE">
        <w:rPr>
          <w:highlight w:val="yellow"/>
        </w:rPr>
        <w:t>I</w:t>
      </w:r>
      <w:r w:rsidR="00D80F85" w:rsidRPr="00353DEE">
        <w:rPr>
          <w:highlight w:val="yellow"/>
        </w:rPr>
        <w:t>rrigation</w:t>
      </w:r>
      <w:commentRangeEnd w:id="90"/>
      <w:r w:rsidR="00E63445">
        <w:rPr>
          <w:rStyle w:val="CommentReference"/>
        </w:rPr>
        <w:commentReference w:id="90"/>
      </w:r>
      <w:r w:rsidR="00D80F85" w:rsidRPr="00353DEE">
        <w:rPr>
          <w:highlight w:val="yellow"/>
        </w:rPr>
        <w:t>.</w:t>
      </w:r>
      <w:r w:rsidR="00D80F85" w:rsidRPr="00353DEE">
        <w:t xml:space="preserve"> </w:t>
      </w:r>
    </w:p>
    <w:p w14:paraId="2015C9D6" w14:textId="77777777" w:rsidR="003856F3" w:rsidRPr="00353DEE" w:rsidRDefault="003856F3" w:rsidP="003856F3">
      <w:pPr>
        <w:autoSpaceDE w:val="0"/>
        <w:autoSpaceDN w:val="0"/>
        <w:adjustRightInd w:val="0"/>
        <w:spacing w:line="360" w:lineRule="auto"/>
        <w:ind w:left="1440" w:hanging="360"/>
      </w:pPr>
    </w:p>
    <w:p w14:paraId="7EECDC6C" w14:textId="3F2863F6" w:rsidR="003856F3" w:rsidRPr="00353DEE" w:rsidRDefault="003856F3" w:rsidP="00D06FD1">
      <w:pPr>
        <w:pStyle w:val="ListParagraph"/>
        <w:numPr>
          <w:ilvl w:val="0"/>
          <w:numId w:val="24"/>
        </w:numPr>
        <w:autoSpaceDE w:val="0"/>
        <w:autoSpaceDN w:val="0"/>
        <w:adjustRightInd w:val="0"/>
        <w:spacing w:line="360" w:lineRule="auto"/>
      </w:pPr>
      <w:r w:rsidRPr="00353DEE">
        <w:t xml:space="preserve">The </w:t>
      </w:r>
      <w:del w:id="91" w:author="Hearty, Jeffrey T" w:date="2025-08-01T15:19:00Z">
        <w:r w:rsidR="00C76E33" w:rsidDel="00353DEE">
          <w:delText>SVP Shareholder</w:delText>
        </w:r>
      </w:del>
      <w:ins w:id="92" w:author="Hearty, Jeffrey T" w:date="2025-08-01T15:19:00Z">
        <w:r w:rsidR="00353DEE">
          <w:t>SVP Water User</w:t>
        </w:r>
      </w:ins>
      <w:r w:rsidRPr="00353DEE">
        <w:t xml:space="preserve"> will pay 100 percent of all </w:t>
      </w:r>
      <w:r w:rsidR="00FE682A" w:rsidRPr="00353DEE">
        <w:t xml:space="preserve">reasonable </w:t>
      </w:r>
      <w:r w:rsidRPr="00353DEE">
        <w:t xml:space="preserve">incremental costs incurred by </w:t>
      </w:r>
      <w:r w:rsidR="002D6330" w:rsidRPr="00353DEE">
        <w:t>SWUA and the Company</w:t>
      </w:r>
      <w:r w:rsidRPr="00353DEE">
        <w:t xml:space="preserve"> to administer this Contract.  </w:t>
      </w:r>
    </w:p>
    <w:p w14:paraId="50E18C6D" w14:textId="77777777" w:rsidR="00D06FD1" w:rsidRPr="00353DEE" w:rsidRDefault="00D06FD1" w:rsidP="00D06FD1">
      <w:pPr>
        <w:pStyle w:val="ListParagraph"/>
        <w:autoSpaceDE w:val="0"/>
        <w:autoSpaceDN w:val="0"/>
        <w:adjustRightInd w:val="0"/>
        <w:spacing w:line="360" w:lineRule="auto"/>
        <w:ind w:left="1440"/>
      </w:pPr>
    </w:p>
    <w:p w14:paraId="3BAC6614" w14:textId="441EE057" w:rsidR="00AB6343" w:rsidRPr="00AB6343" w:rsidRDefault="003856F3" w:rsidP="00AB6343">
      <w:pPr>
        <w:pStyle w:val="ListParagraph"/>
        <w:keepNext/>
        <w:numPr>
          <w:ilvl w:val="0"/>
          <w:numId w:val="4"/>
        </w:numPr>
        <w:autoSpaceDE w:val="0"/>
        <w:autoSpaceDN w:val="0"/>
        <w:adjustRightInd w:val="0"/>
        <w:spacing w:line="360" w:lineRule="auto"/>
        <w:rPr>
          <w:u w:val="single"/>
        </w:rPr>
      </w:pPr>
      <w:r w:rsidRPr="00353DEE">
        <w:lastRenderedPageBreak/>
        <w:tab/>
      </w:r>
      <w:r w:rsidR="0082755E" w:rsidRPr="00353DEE">
        <w:t xml:space="preserve"> </w:t>
      </w:r>
      <w:r w:rsidR="00AB6343">
        <w:rPr>
          <w:u w:val="single"/>
        </w:rPr>
        <w:t>OTHER</w:t>
      </w:r>
      <w:r w:rsidR="00AB6343" w:rsidRPr="00AB6343">
        <w:rPr>
          <w:u w:val="single"/>
        </w:rPr>
        <w:t xml:space="preserve"> CONTRACTS</w:t>
      </w:r>
    </w:p>
    <w:p w14:paraId="5FD4DD5D" w14:textId="77777777" w:rsidR="00AB6343" w:rsidRPr="00AB6343" w:rsidRDefault="00AB6343" w:rsidP="00AB6343">
      <w:pPr>
        <w:pStyle w:val="ListParagraph"/>
        <w:keepNext/>
        <w:autoSpaceDE w:val="0"/>
        <w:autoSpaceDN w:val="0"/>
        <w:adjustRightInd w:val="0"/>
        <w:spacing w:line="360" w:lineRule="auto"/>
        <w:ind w:left="1440"/>
      </w:pPr>
    </w:p>
    <w:p w14:paraId="043D194C" w14:textId="1F29DAD0" w:rsidR="00AB6343" w:rsidRPr="0077100C" w:rsidRDefault="00AB6343" w:rsidP="00AB6343">
      <w:pPr>
        <w:pStyle w:val="ListParagraph"/>
        <w:keepNext/>
        <w:autoSpaceDE w:val="0"/>
        <w:autoSpaceDN w:val="0"/>
        <w:adjustRightInd w:val="0"/>
        <w:spacing w:line="360" w:lineRule="auto"/>
        <w:ind w:left="1440"/>
      </w:pPr>
      <w:r w:rsidRPr="00AB6343">
        <w:t xml:space="preserve">All </w:t>
      </w:r>
      <w:r>
        <w:t>other</w:t>
      </w:r>
      <w:r w:rsidRPr="00AB6343">
        <w:t xml:space="preserve"> contracts that </w:t>
      </w:r>
      <w:r w:rsidRPr="0077100C">
        <w:t xml:space="preserve">rely on the change in use authorized in this Third-Party Contract and the 1920 Act Contract must include and incorporate the terms and conditions of the 1920 Act Contract. If </w:t>
      </w:r>
      <w:r w:rsidRPr="00AB6343">
        <w:t xml:space="preserve">the </w:t>
      </w:r>
      <w:del w:id="93" w:author="Hearty, Jeffrey T" w:date="2025-08-01T15:19:00Z">
        <w:r w:rsidDel="00353DEE">
          <w:delText>SVP Shareholder</w:delText>
        </w:r>
      </w:del>
      <w:ins w:id="94" w:author="Hearty, Jeffrey T" w:date="2025-08-01T15:19:00Z">
        <w:r w:rsidR="00353DEE">
          <w:t>SVP Water User</w:t>
        </w:r>
      </w:ins>
      <w:r w:rsidRPr="00AB6343">
        <w:t xml:space="preserve"> </w:t>
      </w:r>
      <w:r w:rsidR="00F80469">
        <w:t xml:space="preserve">proposes to further transfer Project Water covered by this Third-Party Contract, </w:t>
      </w:r>
      <w:r w:rsidRPr="00AB6343">
        <w:t xml:space="preserve">the </w:t>
      </w:r>
      <w:del w:id="95" w:author="Hearty, Jeffrey T" w:date="2025-08-01T15:19:00Z">
        <w:r w:rsidDel="00353DEE">
          <w:delText>SVP Shareholder</w:delText>
        </w:r>
      </w:del>
      <w:ins w:id="96" w:author="Hearty, Jeffrey T" w:date="2025-08-01T15:19:00Z">
        <w:r w:rsidR="00353DEE">
          <w:t>SVP Water User</w:t>
        </w:r>
      </w:ins>
      <w:r w:rsidRPr="00AB6343">
        <w:t xml:space="preserve"> must notify the </w:t>
      </w:r>
      <w:r w:rsidR="00F80469">
        <w:t xml:space="preserve">affected canal companies </w:t>
      </w:r>
      <w:r w:rsidRPr="00AB6343">
        <w:t>and SWU</w:t>
      </w:r>
      <w:r w:rsidRPr="0077100C">
        <w:t xml:space="preserve">A of all </w:t>
      </w:r>
      <w:r w:rsidR="00F80469">
        <w:t xml:space="preserve">such proposed transfers, terminate this Contract, and enter into a new Third-Party Contract prior to effecting such transfer. </w:t>
      </w:r>
    </w:p>
    <w:p w14:paraId="6500E0B2" w14:textId="37002A4A" w:rsidR="00AB6343" w:rsidRDefault="00AB6343" w:rsidP="00BF4E87">
      <w:pPr>
        <w:autoSpaceDE w:val="0"/>
        <w:autoSpaceDN w:val="0"/>
        <w:adjustRightInd w:val="0"/>
        <w:spacing w:line="360" w:lineRule="auto"/>
      </w:pPr>
    </w:p>
    <w:p w14:paraId="2916982C" w14:textId="77777777" w:rsidR="00AB6343" w:rsidRDefault="00AB6343" w:rsidP="00BF4E87">
      <w:pPr>
        <w:autoSpaceDE w:val="0"/>
        <w:autoSpaceDN w:val="0"/>
        <w:adjustRightInd w:val="0"/>
        <w:spacing w:line="360" w:lineRule="auto"/>
      </w:pPr>
    </w:p>
    <w:p w14:paraId="720B7338" w14:textId="069BA5C4" w:rsidR="003856F3" w:rsidRPr="00353DEE" w:rsidRDefault="00AB6343" w:rsidP="00353DEE">
      <w:pPr>
        <w:autoSpaceDE w:val="0"/>
        <w:autoSpaceDN w:val="0"/>
        <w:adjustRightInd w:val="0"/>
        <w:spacing w:line="360" w:lineRule="auto"/>
        <w:ind w:firstLine="720"/>
      </w:pPr>
      <w:r>
        <w:t>9.</w:t>
      </w:r>
      <w:r>
        <w:tab/>
      </w:r>
      <w:r w:rsidR="00FE682A" w:rsidRPr="00353DEE">
        <w:rPr>
          <w:u w:val="single"/>
        </w:rPr>
        <w:t>THIRD</w:t>
      </w:r>
      <w:r w:rsidR="00E733F7" w:rsidRPr="00353DEE">
        <w:rPr>
          <w:u w:val="single"/>
        </w:rPr>
        <w:t>-</w:t>
      </w:r>
      <w:r w:rsidR="00FE682A" w:rsidRPr="00353DEE">
        <w:rPr>
          <w:u w:val="single"/>
        </w:rPr>
        <w:t>PARTY REPRESENTATION</w:t>
      </w:r>
    </w:p>
    <w:p w14:paraId="22F1E456" w14:textId="77777777" w:rsidR="00FE682A" w:rsidRPr="00353DEE" w:rsidRDefault="00FE682A" w:rsidP="003856F3">
      <w:pPr>
        <w:autoSpaceDE w:val="0"/>
        <w:autoSpaceDN w:val="0"/>
        <w:adjustRightInd w:val="0"/>
        <w:spacing w:line="360" w:lineRule="auto"/>
        <w:ind w:left="1440" w:hanging="360"/>
      </w:pPr>
    </w:p>
    <w:p w14:paraId="618231B0" w14:textId="01A9F584" w:rsidR="0019008D" w:rsidRPr="00353DEE" w:rsidRDefault="00FE682A" w:rsidP="00BF4E87">
      <w:pPr>
        <w:autoSpaceDE w:val="0"/>
        <w:autoSpaceDN w:val="0"/>
        <w:adjustRightInd w:val="0"/>
        <w:spacing w:line="360" w:lineRule="auto"/>
        <w:ind w:left="1440"/>
      </w:pPr>
      <w:r w:rsidRPr="00353DEE">
        <w:t xml:space="preserve">The </w:t>
      </w:r>
      <w:del w:id="97" w:author="Hearty, Jeffrey T" w:date="2025-08-01T15:19:00Z">
        <w:r w:rsidR="00C76E33" w:rsidDel="00353DEE">
          <w:delText>SVP Shareholder</w:delText>
        </w:r>
      </w:del>
      <w:ins w:id="98" w:author="Hearty, Jeffrey T" w:date="2025-08-01T15:19:00Z">
        <w:r w:rsidR="00353DEE">
          <w:t>SVP Water User</w:t>
        </w:r>
      </w:ins>
      <w:r w:rsidR="00D71275" w:rsidRPr="00BF4E87">
        <w:t xml:space="preserve"> represents that the </w:t>
      </w:r>
      <w:r w:rsidRPr="00BF4E87">
        <w:t>SWUA s</w:t>
      </w:r>
      <w:r w:rsidR="00D71275" w:rsidRPr="00BF4E87">
        <w:t xml:space="preserve">hares </w:t>
      </w:r>
      <w:r w:rsidR="00F80469">
        <w:t>identified in Section 1 above</w:t>
      </w:r>
      <w:r w:rsidR="00D71275" w:rsidRPr="00BF4E87">
        <w:t xml:space="preserve"> are in good standing. </w:t>
      </w:r>
      <w:r w:rsidR="00794A50" w:rsidRPr="00353DEE">
        <w:t xml:space="preserve"> </w:t>
      </w:r>
      <w:r w:rsidR="00F80469">
        <w:t xml:space="preserve">The </w:t>
      </w:r>
      <w:del w:id="99" w:author="Hearty, Jeffrey T" w:date="2025-08-01T15:19:00Z">
        <w:r w:rsidR="00F80469" w:rsidDel="00353DEE">
          <w:delText>SVP Shareholder</w:delText>
        </w:r>
      </w:del>
      <w:ins w:id="100" w:author="Hearty, Jeffrey T" w:date="2025-08-01T15:19:00Z">
        <w:r w:rsidR="00353DEE">
          <w:t>SVP Water User</w:t>
        </w:r>
      </w:ins>
      <w:r w:rsidR="00F80469">
        <w:t xml:space="preserve"> further represents that it is current on </w:t>
      </w:r>
      <w:proofErr w:type="gramStart"/>
      <w:r w:rsidR="00F80469">
        <w:t>all of</w:t>
      </w:r>
      <w:proofErr w:type="gramEnd"/>
      <w:r w:rsidR="00F80469">
        <w:t xml:space="preserve"> its payment obligations to the Canal Company.  </w:t>
      </w:r>
    </w:p>
    <w:p w14:paraId="5AB9280B" w14:textId="6BA6B97D" w:rsidR="00603629" w:rsidRPr="00353DEE" w:rsidRDefault="00603629" w:rsidP="00720219"/>
    <w:p w14:paraId="0C42188C" w14:textId="7222DEE1" w:rsidR="0019008D" w:rsidRPr="00353DEE" w:rsidRDefault="00D95494" w:rsidP="00BF4E87">
      <w:pPr>
        <w:pStyle w:val="ListParagraph"/>
        <w:keepNext/>
        <w:numPr>
          <w:ilvl w:val="0"/>
          <w:numId w:val="25"/>
        </w:numPr>
        <w:tabs>
          <w:tab w:val="left" w:pos="2805"/>
        </w:tabs>
        <w:spacing w:line="360" w:lineRule="auto"/>
        <w:rPr>
          <w:u w:val="single"/>
        </w:rPr>
      </w:pPr>
      <w:bookmarkStart w:id="101" w:name="_Hlk204954726"/>
      <w:commentRangeStart w:id="102"/>
      <w:r w:rsidRPr="00353DEE">
        <w:rPr>
          <w:u w:val="single"/>
        </w:rPr>
        <w:t>RECLAMATION</w:t>
      </w:r>
      <w:commentRangeEnd w:id="102"/>
      <w:r w:rsidR="00F80469">
        <w:rPr>
          <w:rStyle w:val="CommentReference"/>
        </w:rPr>
        <w:commentReference w:id="102"/>
      </w:r>
      <w:r w:rsidR="0019008D" w:rsidRPr="00353DEE">
        <w:rPr>
          <w:u w:val="single"/>
        </w:rPr>
        <w:t xml:space="preserve"> </w:t>
      </w:r>
      <w:r w:rsidR="00F80469">
        <w:rPr>
          <w:u w:val="single"/>
        </w:rPr>
        <w:t xml:space="preserve">AND SWUA </w:t>
      </w:r>
      <w:r w:rsidR="0019008D" w:rsidRPr="00353DEE">
        <w:rPr>
          <w:u w:val="single"/>
        </w:rPr>
        <w:t>NOT LIABLE</w:t>
      </w:r>
    </w:p>
    <w:p w14:paraId="5EB47193" w14:textId="77777777" w:rsidR="009771BC" w:rsidRPr="00353DEE" w:rsidRDefault="009771BC" w:rsidP="00870CA0">
      <w:pPr>
        <w:keepNext/>
        <w:tabs>
          <w:tab w:val="left" w:pos="2805"/>
        </w:tabs>
        <w:spacing w:line="360" w:lineRule="auto"/>
        <w:jc w:val="center"/>
      </w:pPr>
    </w:p>
    <w:p w14:paraId="4B75EF84" w14:textId="41E5D6E6" w:rsidR="0019008D" w:rsidRPr="00353DEE" w:rsidRDefault="00FD6472" w:rsidP="00D95494">
      <w:pPr>
        <w:pStyle w:val="ListParagraph"/>
        <w:numPr>
          <w:ilvl w:val="1"/>
          <w:numId w:val="4"/>
        </w:numPr>
        <w:autoSpaceDE w:val="0"/>
        <w:autoSpaceDN w:val="0"/>
        <w:adjustRightInd w:val="0"/>
        <w:spacing w:line="360" w:lineRule="auto"/>
      </w:pPr>
      <w:r w:rsidRPr="00353DEE">
        <w:t xml:space="preserve">Neither </w:t>
      </w:r>
      <w:r w:rsidR="001D0D4B" w:rsidRPr="00353DEE">
        <w:t>Reclamation</w:t>
      </w:r>
      <w:r w:rsidR="00F80469">
        <w:t xml:space="preserve"> nor</w:t>
      </w:r>
      <w:r w:rsidR="00F80469" w:rsidRPr="00353DEE">
        <w:t xml:space="preserve"> </w:t>
      </w:r>
      <w:r w:rsidR="00720219" w:rsidRPr="00353DEE">
        <w:t>SWUA w</w:t>
      </w:r>
      <w:r w:rsidR="0070699D" w:rsidRPr="00353DEE">
        <w:t>ill</w:t>
      </w:r>
      <w:r w:rsidR="0040042C" w:rsidRPr="00353DEE">
        <w:t xml:space="preserve"> </w:t>
      </w:r>
      <w:r w:rsidR="0019008D" w:rsidRPr="00353DEE">
        <w:t>be responsible for the control, care</w:t>
      </w:r>
      <w:r w:rsidR="00F646ED" w:rsidRPr="00353DEE">
        <w:t>,</w:t>
      </w:r>
      <w:r w:rsidR="0019008D" w:rsidRPr="00353DEE">
        <w:t xml:space="preserve"> or distribution of </w:t>
      </w:r>
      <w:r w:rsidR="001D0D4B" w:rsidRPr="00353DEE">
        <w:t>water</w:t>
      </w:r>
      <w:r w:rsidR="0019008D" w:rsidRPr="00353DEE">
        <w:t xml:space="preserve"> before it is introduced into or after it is discharged from </w:t>
      </w:r>
      <w:r w:rsidR="00720219" w:rsidRPr="00353DEE">
        <w:t>Strawberry Valley</w:t>
      </w:r>
      <w:r w:rsidR="0019008D" w:rsidRPr="00353DEE">
        <w:t xml:space="preserve"> Project </w:t>
      </w:r>
      <w:commentRangeStart w:id="103"/>
      <w:r w:rsidR="0019008D" w:rsidRPr="00353DEE">
        <w:t>facilities</w:t>
      </w:r>
      <w:commentRangeEnd w:id="103"/>
      <w:r w:rsidR="00F80469">
        <w:rPr>
          <w:rStyle w:val="CommentReference"/>
        </w:rPr>
        <w:commentReference w:id="103"/>
      </w:r>
      <w:r w:rsidR="0019008D" w:rsidRPr="00353DEE">
        <w:t xml:space="preserve">.  </w:t>
      </w:r>
    </w:p>
    <w:bookmarkEnd w:id="101"/>
    <w:p w14:paraId="06727000" w14:textId="77777777" w:rsidR="009771BC" w:rsidRPr="00353DEE" w:rsidRDefault="009771BC" w:rsidP="00870CA0">
      <w:pPr>
        <w:pStyle w:val="ListParagraph"/>
        <w:autoSpaceDE w:val="0"/>
        <w:autoSpaceDN w:val="0"/>
        <w:adjustRightInd w:val="0"/>
        <w:spacing w:line="360" w:lineRule="auto"/>
        <w:ind w:left="1443"/>
      </w:pPr>
    </w:p>
    <w:p w14:paraId="6F3F69B1" w14:textId="703C704A" w:rsidR="00B80D01" w:rsidRPr="00353DEE" w:rsidRDefault="0019008D" w:rsidP="00D95494">
      <w:pPr>
        <w:pStyle w:val="ListParagraph"/>
        <w:numPr>
          <w:ilvl w:val="1"/>
          <w:numId w:val="4"/>
        </w:numPr>
        <w:autoSpaceDE w:val="0"/>
        <w:autoSpaceDN w:val="0"/>
        <w:adjustRightInd w:val="0"/>
        <w:spacing w:line="360" w:lineRule="auto"/>
      </w:pPr>
      <w:r w:rsidRPr="00353DEE">
        <w:t xml:space="preserve">The </w:t>
      </w:r>
      <w:del w:id="104" w:author="Hearty, Jeffrey T" w:date="2025-08-01T15:19:00Z">
        <w:r w:rsidR="00C76E33" w:rsidDel="00353DEE">
          <w:delText>SVP Shareholder</w:delText>
        </w:r>
      </w:del>
      <w:ins w:id="105" w:author="Hearty, Jeffrey T" w:date="2025-08-01T15:19:00Z">
        <w:r w:rsidR="00353DEE">
          <w:t>SVP Water User</w:t>
        </w:r>
      </w:ins>
      <w:r w:rsidR="005F5409" w:rsidRPr="00353DEE">
        <w:t xml:space="preserve"> </w:t>
      </w:r>
      <w:r w:rsidR="0070699D" w:rsidRPr="00353DEE">
        <w:t>will</w:t>
      </w:r>
      <w:r w:rsidRPr="00353DEE">
        <w:t xml:space="preserve"> indemnify and hold </w:t>
      </w:r>
      <w:r w:rsidR="00720219" w:rsidRPr="00353DEE">
        <w:t xml:space="preserve">Reclamation, SWUA, </w:t>
      </w:r>
      <w:r w:rsidRPr="00353DEE">
        <w:t xml:space="preserve">the </w:t>
      </w:r>
      <w:r w:rsidR="00720219" w:rsidRPr="00353DEE">
        <w:t>Company</w:t>
      </w:r>
      <w:r w:rsidR="002F7C7C" w:rsidRPr="00353DEE">
        <w:t>,</w:t>
      </w:r>
      <w:r w:rsidR="005F5409" w:rsidRPr="00353DEE">
        <w:t xml:space="preserve"> </w:t>
      </w:r>
      <w:r w:rsidR="0040042C" w:rsidRPr="00353DEE">
        <w:t xml:space="preserve">and </w:t>
      </w:r>
      <w:r w:rsidR="005F5409" w:rsidRPr="00353DEE">
        <w:t>their</w:t>
      </w:r>
      <w:r w:rsidRPr="00353DEE">
        <w:t xml:space="preserve"> respective officers, agents, and employees harmless from every claim for legal liability for damages of any nature whatsoever arising out of any actions or omissions resulting from the performance of this Contract</w:t>
      </w:r>
      <w:r w:rsidR="001D0D4B" w:rsidRPr="00353DEE">
        <w:t>.</w:t>
      </w:r>
    </w:p>
    <w:p w14:paraId="5495F5EE" w14:textId="77777777" w:rsidR="00720219" w:rsidRPr="00BF4E87" w:rsidRDefault="00720219" w:rsidP="00BF4E87"/>
    <w:p w14:paraId="5141236E" w14:textId="567D7D01" w:rsidR="005C0AA9" w:rsidRPr="00353DEE" w:rsidRDefault="005C0AA9" w:rsidP="00BF4E87">
      <w:pPr>
        <w:pStyle w:val="NormalWeb"/>
        <w:numPr>
          <w:ilvl w:val="0"/>
          <w:numId w:val="25"/>
        </w:numPr>
        <w:rPr>
          <w:u w:val="single"/>
        </w:rPr>
      </w:pPr>
      <w:r w:rsidRPr="00353DEE">
        <w:rPr>
          <w:u w:val="single"/>
        </w:rPr>
        <w:t>ENLARGEMENT OF WATER RIGHTS</w:t>
      </w:r>
    </w:p>
    <w:p w14:paraId="588D9C29" w14:textId="77777777" w:rsidR="000B4765" w:rsidRPr="00BF4E87" w:rsidRDefault="000B4765" w:rsidP="00720219">
      <w:pPr>
        <w:pStyle w:val="ListParagraph"/>
        <w:spacing w:line="360" w:lineRule="auto"/>
      </w:pPr>
    </w:p>
    <w:p w14:paraId="39BAF9F6" w14:textId="59ACAE95" w:rsidR="005C0AA9" w:rsidRPr="00BF4E87" w:rsidRDefault="005C0AA9" w:rsidP="00720219">
      <w:pPr>
        <w:pStyle w:val="ListParagraph"/>
        <w:spacing w:line="360" w:lineRule="auto"/>
      </w:pPr>
      <w:r w:rsidRPr="00BF4E87">
        <w:t xml:space="preserve">This </w:t>
      </w:r>
      <w:r w:rsidR="00826BFC" w:rsidRPr="00BF4E87">
        <w:t>Third-Part</w:t>
      </w:r>
      <w:r w:rsidR="00555C35" w:rsidRPr="00BF4E87">
        <w:t>y</w:t>
      </w:r>
      <w:r w:rsidRPr="00BF4E87">
        <w:t xml:space="preserve"> Contract </w:t>
      </w:r>
      <w:r w:rsidR="00555C35" w:rsidRPr="00BF4E87">
        <w:t>does</w:t>
      </w:r>
      <w:r w:rsidRPr="00BF4E87">
        <w:t xml:space="preserve"> not create, enlarge, or diminish any water right of the Company, Reclamation, or </w:t>
      </w:r>
      <w:r w:rsidR="00720219" w:rsidRPr="00BF4E87">
        <w:t xml:space="preserve">the </w:t>
      </w:r>
      <w:del w:id="106" w:author="Hearty, Jeffrey T" w:date="2025-08-01T15:19:00Z">
        <w:r w:rsidR="00C76E33" w:rsidDel="00353DEE">
          <w:delText>SVP Shareholder</w:delText>
        </w:r>
      </w:del>
      <w:ins w:id="107" w:author="Hearty, Jeffrey T" w:date="2025-08-01T15:19:00Z">
        <w:r w:rsidR="00353DEE">
          <w:t>SVP Water User</w:t>
        </w:r>
      </w:ins>
      <w:r w:rsidRPr="00BF4E87">
        <w:t xml:space="preserve">. Further, no third party may claim a water right based on any legal theory arising under State or </w:t>
      </w:r>
      <w:r w:rsidR="00F80469">
        <w:t>f</w:t>
      </w:r>
      <w:r w:rsidR="00F80469" w:rsidRPr="00BF4E87">
        <w:t xml:space="preserve">ederal </w:t>
      </w:r>
      <w:r w:rsidRPr="00BF4E87">
        <w:t xml:space="preserve">law, before any State or </w:t>
      </w:r>
      <w:r w:rsidR="00F80469">
        <w:t>f</w:t>
      </w:r>
      <w:r w:rsidR="00F80469" w:rsidRPr="00BF4E87">
        <w:t xml:space="preserve">ederal </w:t>
      </w:r>
      <w:r w:rsidRPr="00BF4E87">
        <w:t>judicial or administrative body</w:t>
      </w:r>
      <w:r w:rsidR="00555C35" w:rsidRPr="00BF4E87">
        <w:t>,</w:t>
      </w:r>
      <w:r w:rsidRPr="00BF4E87">
        <w:t xml:space="preserve"> based on the use of the water under this </w:t>
      </w:r>
      <w:r w:rsidR="00826BFC" w:rsidRPr="00BF4E87">
        <w:t>Third-Party</w:t>
      </w:r>
      <w:r w:rsidRPr="00BF4E87">
        <w:t xml:space="preserve"> Contract.</w:t>
      </w:r>
    </w:p>
    <w:p w14:paraId="050E686C" w14:textId="77777777" w:rsidR="00D80F85" w:rsidRPr="00BF4E87" w:rsidRDefault="00D80F85" w:rsidP="00720219">
      <w:pPr>
        <w:pStyle w:val="ListParagraph"/>
        <w:spacing w:line="360" w:lineRule="auto"/>
      </w:pPr>
    </w:p>
    <w:p w14:paraId="759B0777" w14:textId="3E408D42" w:rsidR="00D80F85" w:rsidRPr="00BF4E87" w:rsidRDefault="00D80F85" w:rsidP="00BF4E87">
      <w:pPr>
        <w:pStyle w:val="ListParagraph"/>
        <w:numPr>
          <w:ilvl w:val="0"/>
          <w:numId w:val="25"/>
        </w:numPr>
        <w:spacing w:line="360" w:lineRule="auto"/>
        <w:rPr>
          <w:u w:val="single"/>
        </w:rPr>
      </w:pPr>
      <w:r w:rsidRPr="00BF4E87">
        <w:rPr>
          <w:u w:val="single"/>
        </w:rPr>
        <w:t>APPLICABLE LAWS</w:t>
      </w:r>
    </w:p>
    <w:p w14:paraId="1BE2E7EC" w14:textId="77777777" w:rsidR="000B4765" w:rsidRPr="00BF4E87" w:rsidRDefault="000B4765" w:rsidP="003263F1">
      <w:pPr>
        <w:spacing w:line="360" w:lineRule="auto"/>
        <w:ind w:left="720"/>
      </w:pPr>
    </w:p>
    <w:p w14:paraId="2CB10F93" w14:textId="50B27E7E" w:rsidR="00D80F85" w:rsidRPr="00BF4E87" w:rsidRDefault="00C76E33" w:rsidP="003263F1">
      <w:pPr>
        <w:spacing w:line="360" w:lineRule="auto"/>
        <w:ind w:left="720"/>
      </w:pPr>
      <w:del w:id="108" w:author="Hearty, Jeffrey T" w:date="2025-08-01T15:19:00Z">
        <w:r w:rsidDel="00353DEE">
          <w:delText>SVP Shareholder</w:delText>
        </w:r>
      </w:del>
      <w:ins w:id="109" w:author="Hearty, Jeffrey T" w:date="2025-08-01T15:19:00Z">
        <w:r w:rsidR="00353DEE">
          <w:t>SVP Water User</w:t>
        </w:r>
      </w:ins>
      <w:r w:rsidR="00D80F85" w:rsidRPr="00BF4E87">
        <w:t xml:space="preserve"> acknowledges that this </w:t>
      </w:r>
      <w:r w:rsidR="00E733F7" w:rsidRPr="00BF4E87">
        <w:t>C</w:t>
      </w:r>
      <w:r w:rsidR="00D80F85" w:rsidRPr="00BF4E87">
        <w:t>ontract is subject to all</w:t>
      </w:r>
      <w:r w:rsidR="00E733F7" w:rsidRPr="00BF4E87">
        <w:t xml:space="preserve"> applicable</w:t>
      </w:r>
      <w:r w:rsidR="00D80F85" w:rsidRPr="00BF4E87">
        <w:t xml:space="preserve"> </w:t>
      </w:r>
      <w:r w:rsidR="00D80F85" w:rsidRPr="00353DEE">
        <w:rPr>
          <w:highlight w:val="yellow"/>
        </w:rPr>
        <w:t>f</w:t>
      </w:r>
      <w:r w:rsidR="00D80F85" w:rsidRPr="00BF4E87">
        <w:t xml:space="preserve">ederal laws, </w:t>
      </w:r>
      <w:r w:rsidR="00E733F7" w:rsidRPr="00BF4E87">
        <w:t>S</w:t>
      </w:r>
      <w:r w:rsidR="00D80F85" w:rsidRPr="00BF4E87">
        <w:t xml:space="preserve">tate </w:t>
      </w:r>
      <w:r w:rsidR="00E733F7" w:rsidRPr="00BF4E87">
        <w:t xml:space="preserve">of Utah </w:t>
      </w:r>
      <w:r w:rsidR="00D80F85" w:rsidRPr="00BF4E87">
        <w:t xml:space="preserve">laws, and regulations applicable to </w:t>
      </w:r>
      <w:r w:rsidR="00274E3F" w:rsidRPr="00BF4E87">
        <w:t>Project Water</w:t>
      </w:r>
      <w:r w:rsidR="00D80F85" w:rsidRPr="00BF4E87">
        <w:t>.</w:t>
      </w:r>
    </w:p>
    <w:p w14:paraId="313D5B83" w14:textId="25583A72" w:rsidR="00274E3F" w:rsidRDefault="00C76E33" w:rsidP="00C76E33">
      <w:pPr>
        <w:pStyle w:val="NormalWeb"/>
        <w:numPr>
          <w:ilvl w:val="0"/>
          <w:numId w:val="25"/>
        </w:numPr>
        <w:spacing w:line="360" w:lineRule="auto"/>
        <w:rPr>
          <w:u w:val="single"/>
        </w:rPr>
      </w:pPr>
      <w:r>
        <w:rPr>
          <w:u w:val="single"/>
        </w:rPr>
        <w:t>APPROVAL</w:t>
      </w:r>
    </w:p>
    <w:p w14:paraId="37DEC97F" w14:textId="5F3AF577" w:rsidR="00C76E33" w:rsidRPr="00353DEE" w:rsidRDefault="00C76E33" w:rsidP="00C76E33">
      <w:pPr>
        <w:pStyle w:val="NormalWeb"/>
        <w:spacing w:line="360" w:lineRule="auto"/>
        <w:ind w:left="720"/>
        <w:rPr>
          <w:u w:val="single"/>
        </w:rPr>
      </w:pPr>
      <w:r w:rsidRPr="004B5A90">
        <w:t>Review or approval of this Third-Party Contract by any of the parties listed below will not be unreasonably withheld.</w:t>
      </w:r>
    </w:p>
    <w:p w14:paraId="11ACB0AF" w14:textId="77777777" w:rsidR="000B4765" w:rsidRPr="00353DEE" w:rsidRDefault="000B4765" w:rsidP="003263F1">
      <w:pPr>
        <w:pStyle w:val="NormalWeb"/>
        <w:spacing w:line="360" w:lineRule="auto"/>
        <w:ind w:left="720"/>
        <w:rPr>
          <w:u w:val="single"/>
        </w:rPr>
      </w:pPr>
    </w:p>
    <w:p w14:paraId="3AD1814E" w14:textId="77777777" w:rsidR="00274E3F" w:rsidRPr="00353DEE" w:rsidRDefault="00274E3F" w:rsidP="00BF4E87">
      <w:pPr>
        <w:pStyle w:val="NormalWeb"/>
        <w:numPr>
          <w:ilvl w:val="0"/>
          <w:numId w:val="25"/>
        </w:numPr>
        <w:spacing w:line="360" w:lineRule="auto"/>
        <w:rPr>
          <w:u w:val="single"/>
        </w:rPr>
      </w:pPr>
      <w:r w:rsidRPr="00353DEE">
        <w:rPr>
          <w:u w:val="single"/>
        </w:rPr>
        <w:t>RECORDS</w:t>
      </w:r>
    </w:p>
    <w:p w14:paraId="2FAD839F" w14:textId="51198FE3" w:rsidR="00274E3F" w:rsidRPr="00BF4E87" w:rsidRDefault="00F80469" w:rsidP="003263F1">
      <w:pPr>
        <w:pStyle w:val="NormalWeb"/>
        <w:spacing w:line="360" w:lineRule="auto"/>
        <w:ind w:left="720"/>
      </w:pPr>
      <w:r>
        <w:t xml:space="preserve">The </w:t>
      </w:r>
      <w:del w:id="110" w:author="Hearty, Jeffrey T" w:date="2025-08-01T15:19:00Z">
        <w:r w:rsidDel="00353DEE">
          <w:delText>SVP Shareholder</w:delText>
        </w:r>
      </w:del>
      <w:ins w:id="111" w:author="Hearty, Jeffrey T" w:date="2025-08-01T15:19:00Z">
        <w:r w:rsidR="00353DEE">
          <w:t>SVP Water User</w:t>
        </w:r>
      </w:ins>
      <w:r w:rsidR="00274E3F" w:rsidRPr="00353DEE">
        <w:t xml:space="preserve"> </w:t>
      </w:r>
      <w:r w:rsidR="00274E3F" w:rsidRPr="00BF4E87">
        <w:t xml:space="preserve">will establish and maintain records acceptable to the Secretary pertaining to the </w:t>
      </w:r>
      <w:del w:id="112" w:author="Hearty, Jeffrey T" w:date="2025-08-01T15:19:00Z">
        <w:r w:rsidR="00C76E33" w:rsidDel="00353DEE">
          <w:delText>SVP Shareholder</w:delText>
        </w:r>
      </w:del>
      <w:ins w:id="113" w:author="Hearty, Jeffrey T" w:date="2025-08-01T15:19:00Z">
        <w:r w:rsidR="00353DEE">
          <w:t>SVP Water User</w:t>
        </w:r>
      </w:ins>
      <w:r w:rsidR="00274E3F" w:rsidRPr="00BF4E87">
        <w:t>'s receipt and use of Project Water, and other matters as the Secretary may reasonably require. Records will be furnished to the Secretary in such form and on such date or dates as the Secretary may reasonably require.</w:t>
      </w:r>
    </w:p>
    <w:p w14:paraId="3C5C10C5" w14:textId="77777777" w:rsidR="000B4765" w:rsidRPr="00353DEE" w:rsidRDefault="000B4765" w:rsidP="003263F1">
      <w:pPr>
        <w:pStyle w:val="NormalWeb"/>
        <w:spacing w:line="360" w:lineRule="auto"/>
        <w:ind w:left="720"/>
        <w:rPr>
          <w:u w:val="single"/>
        </w:rPr>
      </w:pPr>
    </w:p>
    <w:p w14:paraId="7B81E402" w14:textId="16441CA1" w:rsidR="00FC63BC" w:rsidRPr="00353DEE" w:rsidRDefault="00FC63BC" w:rsidP="00BF4E87">
      <w:pPr>
        <w:pStyle w:val="NormalWeb"/>
        <w:numPr>
          <w:ilvl w:val="0"/>
          <w:numId w:val="25"/>
        </w:numPr>
        <w:rPr>
          <w:u w:val="single"/>
        </w:rPr>
      </w:pPr>
      <w:r w:rsidRPr="00353DEE">
        <w:rPr>
          <w:u w:val="single"/>
        </w:rPr>
        <w:t>ASSIGNMENT LIMITED—SUCCESSORS AND ASSIGNS OBLIGATED</w:t>
      </w:r>
    </w:p>
    <w:p w14:paraId="6A5C5FC4" w14:textId="38D03A18" w:rsidR="00F831AF" w:rsidRPr="00353DEE" w:rsidRDefault="00FC63BC" w:rsidP="003263F1">
      <w:pPr>
        <w:pStyle w:val="NormalWeb"/>
        <w:spacing w:line="360" w:lineRule="auto"/>
        <w:ind w:left="720"/>
      </w:pPr>
      <w:r w:rsidRPr="00353DEE">
        <w:t xml:space="preserve">The provisions of this Contract shall apply to and bind the successors and assigns of the parties hereto, but no assignment or transfer of this Contract or any right or interest </w:t>
      </w:r>
      <w:r w:rsidRPr="00353DEE">
        <w:lastRenderedPageBreak/>
        <w:t>therein by either party shall be valid until approved in writing by</w:t>
      </w:r>
      <w:r w:rsidR="006B0830" w:rsidRPr="00353DEE">
        <w:t xml:space="preserve"> all parties to this </w:t>
      </w:r>
      <w:r w:rsidR="00826BFC" w:rsidRPr="00353DEE">
        <w:t>Third-Party Contract</w:t>
      </w:r>
      <w:r w:rsidR="006B0830" w:rsidRPr="00353DEE">
        <w:t xml:space="preserve"> and </w:t>
      </w:r>
      <w:r w:rsidR="00E733F7" w:rsidRPr="00353DEE">
        <w:t>Reclamation</w:t>
      </w:r>
      <w:r w:rsidR="006B0830" w:rsidRPr="00353DEE">
        <w:t>.</w:t>
      </w:r>
    </w:p>
    <w:p w14:paraId="74D2C9D3" w14:textId="77777777" w:rsidR="00F831AF" w:rsidRPr="00353DEE" w:rsidRDefault="00F831AF" w:rsidP="00870CA0">
      <w:pPr>
        <w:autoSpaceDE w:val="0"/>
        <w:autoSpaceDN w:val="0"/>
        <w:adjustRightInd w:val="0"/>
        <w:spacing w:line="360" w:lineRule="auto"/>
      </w:pPr>
    </w:p>
    <w:p w14:paraId="5595ABDF" w14:textId="77777777" w:rsidR="00D318A8" w:rsidRPr="00353DEE" w:rsidRDefault="00D318A8" w:rsidP="00870CA0">
      <w:pPr>
        <w:autoSpaceDE w:val="0"/>
        <w:autoSpaceDN w:val="0"/>
        <w:adjustRightInd w:val="0"/>
        <w:spacing w:line="360" w:lineRule="auto"/>
      </w:pPr>
    </w:p>
    <w:p w14:paraId="69EF6C8A" w14:textId="77777777" w:rsidR="00D318A8" w:rsidRPr="00353DEE" w:rsidRDefault="00D318A8" w:rsidP="00870CA0">
      <w:pPr>
        <w:autoSpaceDE w:val="0"/>
        <w:autoSpaceDN w:val="0"/>
        <w:adjustRightInd w:val="0"/>
        <w:spacing w:line="360" w:lineRule="auto"/>
      </w:pPr>
    </w:p>
    <w:p w14:paraId="2123E4DE" w14:textId="77777777" w:rsidR="00D318A8" w:rsidRPr="00353DEE" w:rsidRDefault="00D318A8" w:rsidP="00870CA0">
      <w:pPr>
        <w:autoSpaceDE w:val="0"/>
        <w:autoSpaceDN w:val="0"/>
        <w:adjustRightInd w:val="0"/>
        <w:spacing w:line="360" w:lineRule="auto"/>
      </w:pPr>
    </w:p>
    <w:p w14:paraId="790FE05A" w14:textId="77777777" w:rsidR="00D318A8" w:rsidRPr="00353DEE" w:rsidRDefault="00D318A8" w:rsidP="00870CA0">
      <w:pPr>
        <w:autoSpaceDE w:val="0"/>
        <w:autoSpaceDN w:val="0"/>
        <w:adjustRightInd w:val="0"/>
        <w:spacing w:line="360" w:lineRule="auto"/>
      </w:pPr>
    </w:p>
    <w:p w14:paraId="711ED660" w14:textId="77777777" w:rsidR="00D318A8" w:rsidRPr="00353DEE" w:rsidRDefault="00D318A8" w:rsidP="00870CA0">
      <w:pPr>
        <w:autoSpaceDE w:val="0"/>
        <w:autoSpaceDN w:val="0"/>
        <w:adjustRightInd w:val="0"/>
        <w:spacing w:line="360" w:lineRule="auto"/>
      </w:pPr>
    </w:p>
    <w:p w14:paraId="4713207A" w14:textId="77777777" w:rsidR="00901463" w:rsidRPr="00353DEE" w:rsidRDefault="00901463" w:rsidP="005D761D">
      <w:pPr>
        <w:autoSpaceDE w:val="0"/>
        <w:autoSpaceDN w:val="0"/>
        <w:adjustRightInd w:val="0"/>
        <w:spacing w:line="360" w:lineRule="auto"/>
        <w:ind w:firstLine="720"/>
      </w:pPr>
    </w:p>
    <w:p w14:paraId="43D1CF0C" w14:textId="77777777" w:rsidR="00901463" w:rsidRPr="00353DEE" w:rsidRDefault="00901463" w:rsidP="005D761D">
      <w:pPr>
        <w:autoSpaceDE w:val="0"/>
        <w:autoSpaceDN w:val="0"/>
        <w:adjustRightInd w:val="0"/>
        <w:spacing w:line="360" w:lineRule="auto"/>
        <w:ind w:firstLine="720"/>
      </w:pPr>
    </w:p>
    <w:p w14:paraId="6300DA52" w14:textId="77777777" w:rsidR="00901463" w:rsidRPr="00353DEE" w:rsidRDefault="00901463" w:rsidP="005D761D">
      <w:pPr>
        <w:autoSpaceDE w:val="0"/>
        <w:autoSpaceDN w:val="0"/>
        <w:adjustRightInd w:val="0"/>
        <w:spacing w:line="360" w:lineRule="auto"/>
        <w:ind w:firstLine="720"/>
      </w:pPr>
    </w:p>
    <w:p w14:paraId="32C46943" w14:textId="77C2A85E" w:rsidR="00901463" w:rsidRPr="00353DEE" w:rsidRDefault="00901463" w:rsidP="005D761D">
      <w:pPr>
        <w:autoSpaceDE w:val="0"/>
        <w:autoSpaceDN w:val="0"/>
        <w:adjustRightInd w:val="0"/>
        <w:spacing w:line="360" w:lineRule="auto"/>
        <w:ind w:firstLine="720"/>
      </w:pPr>
    </w:p>
    <w:p w14:paraId="01C20DCC" w14:textId="48CE99B1" w:rsidR="00720219" w:rsidRPr="00353DEE" w:rsidRDefault="00720219" w:rsidP="005D761D">
      <w:pPr>
        <w:autoSpaceDE w:val="0"/>
        <w:autoSpaceDN w:val="0"/>
        <w:adjustRightInd w:val="0"/>
        <w:spacing w:line="360" w:lineRule="auto"/>
        <w:ind w:firstLine="720"/>
      </w:pPr>
    </w:p>
    <w:p w14:paraId="38EAFA03" w14:textId="6765E5C3" w:rsidR="00720219" w:rsidRPr="00353DEE" w:rsidRDefault="00720219" w:rsidP="005D761D">
      <w:pPr>
        <w:autoSpaceDE w:val="0"/>
        <w:autoSpaceDN w:val="0"/>
        <w:adjustRightInd w:val="0"/>
        <w:spacing w:line="360" w:lineRule="auto"/>
        <w:ind w:firstLine="720"/>
      </w:pPr>
    </w:p>
    <w:p w14:paraId="4B2C4D45" w14:textId="7CDFADA4" w:rsidR="00720219" w:rsidRPr="00353DEE" w:rsidRDefault="00720219" w:rsidP="005D761D">
      <w:pPr>
        <w:autoSpaceDE w:val="0"/>
        <w:autoSpaceDN w:val="0"/>
        <w:adjustRightInd w:val="0"/>
        <w:spacing w:line="360" w:lineRule="auto"/>
        <w:ind w:firstLine="720"/>
      </w:pPr>
    </w:p>
    <w:p w14:paraId="2C1564EA" w14:textId="5CDFC705" w:rsidR="00720219" w:rsidRPr="00353DEE" w:rsidRDefault="00720219" w:rsidP="005D761D">
      <w:pPr>
        <w:autoSpaceDE w:val="0"/>
        <w:autoSpaceDN w:val="0"/>
        <w:adjustRightInd w:val="0"/>
        <w:spacing w:line="360" w:lineRule="auto"/>
        <w:ind w:firstLine="720"/>
      </w:pPr>
    </w:p>
    <w:p w14:paraId="0FE2F3CB" w14:textId="227B39A8" w:rsidR="00720219" w:rsidRPr="00353DEE" w:rsidRDefault="00720219" w:rsidP="005D761D">
      <w:pPr>
        <w:autoSpaceDE w:val="0"/>
        <w:autoSpaceDN w:val="0"/>
        <w:adjustRightInd w:val="0"/>
        <w:spacing w:line="360" w:lineRule="auto"/>
        <w:ind w:firstLine="720"/>
      </w:pPr>
    </w:p>
    <w:p w14:paraId="6C5FA53D" w14:textId="67E3B8B5" w:rsidR="00720219" w:rsidRPr="00353DEE" w:rsidRDefault="00720219" w:rsidP="005D761D">
      <w:pPr>
        <w:autoSpaceDE w:val="0"/>
        <w:autoSpaceDN w:val="0"/>
        <w:adjustRightInd w:val="0"/>
        <w:spacing w:line="360" w:lineRule="auto"/>
        <w:ind w:firstLine="720"/>
      </w:pPr>
    </w:p>
    <w:p w14:paraId="2631E261" w14:textId="77777777" w:rsidR="00720219" w:rsidRPr="00353DEE" w:rsidRDefault="00720219" w:rsidP="005D761D">
      <w:pPr>
        <w:autoSpaceDE w:val="0"/>
        <w:autoSpaceDN w:val="0"/>
        <w:adjustRightInd w:val="0"/>
        <w:spacing w:line="360" w:lineRule="auto"/>
        <w:ind w:firstLine="720"/>
      </w:pPr>
    </w:p>
    <w:p w14:paraId="3406F147" w14:textId="77777777" w:rsidR="0070699D" w:rsidRPr="00353DEE" w:rsidRDefault="0070699D" w:rsidP="005D761D">
      <w:pPr>
        <w:autoSpaceDE w:val="0"/>
        <w:autoSpaceDN w:val="0"/>
        <w:adjustRightInd w:val="0"/>
        <w:spacing w:line="360" w:lineRule="auto"/>
        <w:ind w:firstLine="720"/>
      </w:pPr>
      <w:r w:rsidRPr="00353DEE">
        <w:t xml:space="preserve">IN WITNESS WHEREOF, the parties hereto have executed this Contract as of the day and year first above written. </w:t>
      </w:r>
    </w:p>
    <w:p w14:paraId="7D7200D8" w14:textId="77777777" w:rsidR="0070699D" w:rsidRPr="00BF4E87" w:rsidRDefault="0070699D" w:rsidP="0070699D">
      <w:pPr>
        <w:spacing w:line="360" w:lineRule="auto"/>
      </w:pPr>
    </w:p>
    <w:p w14:paraId="5D90CFD1" w14:textId="3F6C57BE" w:rsidR="0070699D" w:rsidRPr="00BF4E87" w:rsidRDefault="0070699D" w:rsidP="00720219">
      <w:pPr>
        <w:spacing w:line="360" w:lineRule="auto"/>
        <w:ind w:left="4320" w:hanging="4320"/>
      </w:pPr>
      <w:del w:id="114" w:author="Hearty, Jeffrey T" w:date="2025-08-01T15:33:00Z">
        <w:r w:rsidRPr="00BF4E87" w:rsidDel="00116253">
          <w:delText>ATTEST:</w:delText>
        </w:r>
      </w:del>
      <w:r w:rsidRPr="00BF4E87">
        <w:tab/>
      </w:r>
      <w:del w:id="115" w:author="Hearty, Jeffrey T" w:date="2025-08-01T15:33:00Z">
        <w:r w:rsidR="0020543F" w:rsidRPr="00353DEE" w:rsidDel="00116253">
          <w:rPr>
            <w:highlight w:val="yellow"/>
          </w:rPr>
          <w:delText>IRRIGATION</w:delText>
        </w:r>
        <w:r w:rsidR="0020543F" w:rsidRPr="00BF4E87" w:rsidDel="00116253">
          <w:delText xml:space="preserve"> </w:delText>
        </w:r>
      </w:del>
      <w:ins w:id="116" w:author="Hearty, Jeffrey T" w:date="2025-08-01T15:33:00Z">
        <w:r w:rsidR="00116253">
          <w:t>CANAL</w:t>
        </w:r>
        <w:r w:rsidR="00116253" w:rsidRPr="00BF4E87">
          <w:t xml:space="preserve"> </w:t>
        </w:r>
      </w:ins>
      <w:r w:rsidR="00720219" w:rsidRPr="00BF4E87">
        <w:t>COMPANY</w:t>
      </w:r>
    </w:p>
    <w:p w14:paraId="17817CAA" w14:textId="77777777" w:rsidR="0070699D" w:rsidRPr="00BF4E87" w:rsidRDefault="0070699D" w:rsidP="0070699D">
      <w:pPr>
        <w:spacing w:line="360" w:lineRule="auto"/>
      </w:pPr>
    </w:p>
    <w:p w14:paraId="5D984346" w14:textId="77777777" w:rsidR="0070699D" w:rsidRPr="00BF4E87" w:rsidRDefault="0070699D" w:rsidP="0070699D">
      <w:pPr>
        <w:spacing w:line="360" w:lineRule="auto"/>
      </w:pPr>
      <w:r w:rsidRPr="00BF4E87">
        <w:t xml:space="preserve"> </w:t>
      </w:r>
    </w:p>
    <w:p w14:paraId="3559B324" w14:textId="77777777" w:rsidR="0070699D" w:rsidRPr="00BF4E87" w:rsidRDefault="0000377E" w:rsidP="0070699D">
      <w:pPr>
        <w:spacing w:line="360" w:lineRule="auto"/>
      </w:pPr>
      <w:r w:rsidRPr="00BF4E87">
        <w:t>By: ______________________</w:t>
      </w:r>
      <w:r w:rsidR="0070699D" w:rsidRPr="00BF4E87">
        <w:tab/>
      </w:r>
      <w:r w:rsidR="0070699D" w:rsidRPr="00BF4E87">
        <w:tab/>
        <w:t>By: __________________________________</w:t>
      </w:r>
    </w:p>
    <w:p w14:paraId="4D3A3655" w14:textId="28596C8C" w:rsidR="0070699D" w:rsidRPr="00BF4E87" w:rsidRDefault="0070699D" w:rsidP="0070699D">
      <w:pPr>
        <w:tabs>
          <w:tab w:val="left" w:pos="360"/>
          <w:tab w:val="left" w:pos="4680"/>
        </w:tabs>
        <w:spacing w:line="360" w:lineRule="auto"/>
      </w:pPr>
      <w:r w:rsidRPr="00BF4E87">
        <w:tab/>
      </w:r>
      <w:del w:id="117" w:author="Hearty, Jeffrey T" w:date="2025-08-01T15:34:00Z">
        <w:r w:rsidRPr="00BF4E87" w:rsidDel="00116253">
          <w:delText xml:space="preserve">Secretary </w:delText>
        </w:r>
      </w:del>
      <w:r w:rsidRPr="00BF4E87">
        <w:t xml:space="preserve">     </w:t>
      </w:r>
      <w:r w:rsidRPr="00BF4E87">
        <w:tab/>
        <w:t>President</w:t>
      </w:r>
    </w:p>
    <w:p w14:paraId="4D4334F1" w14:textId="77777777" w:rsidR="005F5409" w:rsidRPr="00BF4E87" w:rsidRDefault="005F5409" w:rsidP="0070699D">
      <w:pPr>
        <w:tabs>
          <w:tab w:val="left" w:pos="360"/>
          <w:tab w:val="left" w:pos="4680"/>
        </w:tabs>
        <w:spacing w:line="360" w:lineRule="auto"/>
      </w:pPr>
    </w:p>
    <w:p w14:paraId="2652E821" w14:textId="77777777" w:rsidR="005F5409" w:rsidRPr="00BF4E87" w:rsidRDefault="005F5409" w:rsidP="005F5409">
      <w:pPr>
        <w:spacing w:line="360" w:lineRule="auto"/>
        <w:ind w:left="4320" w:hanging="4320"/>
      </w:pPr>
      <w:r w:rsidRPr="00BF4E87">
        <w:tab/>
      </w:r>
    </w:p>
    <w:p w14:paraId="55A00703" w14:textId="7C575F21" w:rsidR="0000377E" w:rsidRPr="00BF4E87" w:rsidRDefault="0000377E" w:rsidP="0000377E">
      <w:pPr>
        <w:spacing w:line="360" w:lineRule="auto"/>
        <w:ind w:left="90"/>
      </w:pPr>
      <w:r w:rsidRPr="00BF4E87">
        <w:tab/>
      </w:r>
      <w:r w:rsidRPr="00BF4E87">
        <w:tab/>
        <w:t xml:space="preserve">                                      </w:t>
      </w:r>
    </w:p>
    <w:p w14:paraId="7739F3CD" w14:textId="38C34F3C" w:rsidR="005F5409" w:rsidRPr="00BF4E87" w:rsidRDefault="000B4765" w:rsidP="00BF4E87">
      <w:pPr>
        <w:spacing w:line="360" w:lineRule="auto"/>
      </w:pPr>
      <w:r w:rsidRPr="00BF4E87">
        <w:lastRenderedPageBreak/>
        <w:t>ATTEST:</w:t>
      </w:r>
      <w:r w:rsidR="0000377E" w:rsidRPr="00BF4E87">
        <w:t xml:space="preserve">  </w:t>
      </w:r>
      <w:r w:rsidRPr="00BF4E87">
        <w:tab/>
      </w:r>
      <w:r w:rsidRPr="00BF4E87">
        <w:tab/>
      </w:r>
      <w:r w:rsidRPr="00BF4E87">
        <w:tab/>
      </w:r>
      <w:r w:rsidRPr="00BF4E87">
        <w:tab/>
      </w:r>
      <w:r w:rsidRPr="00BF4E87">
        <w:tab/>
      </w:r>
      <w:del w:id="118" w:author="Hearty, Jeffrey T" w:date="2025-08-01T15:34:00Z">
        <w:r w:rsidR="005F5409" w:rsidRPr="00BF4E87" w:rsidDel="00116253">
          <w:delText xml:space="preserve">THIRD PARTY </w:delText>
        </w:r>
        <w:r w:rsidR="00EA1460" w:rsidRPr="00BF4E87" w:rsidDel="00116253">
          <w:delText>CONTRACTOR</w:delText>
        </w:r>
      </w:del>
      <w:ins w:id="119" w:author="Hearty, Jeffrey T" w:date="2025-08-01T15:34:00Z">
        <w:r w:rsidR="00116253">
          <w:t>SVP WATER USER</w:t>
        </w:r>
      </w:ins>
    </w:p>
    <w:p w14:paraId="054AE707" w14:textId="77777777" w:rsidR="005F5409" w:rsidRPr="00BF4E87" w:rsidRDefault="005F5409" w:rsidP="005F5409">
      <w:pPr>
        <w:spacing w:line="360" w:lineRule="auto"/>
      </w:pPr>
    </w:p>
    <w:p w14:paraId="258DAC38" w14:textId="77777777" w:rsidR="00EF562F" w:rsidRPr="00BF4E87" w:rsidRDefault="00EF562F" w:rsidP="005F5409">
      <w:pPr>
        <w:spacing w:line="360" w:lineRule="auto"/>
      </w:pPr>
    </w:p>
    <w:p w14:paraId="4714AE6B" w14:textId="77777777" w:rsidR="005F5409" w:rsidRPr="00BF4E87" w:rsidRDefault="0000377E" w:rsidP="0000377E">
      <w:pPr>
        <w:spacing w:line="360" w:lineRule="auto"/>
        <w:ind w:left="90"/>
      </w:pPr>
      <w:proofErr w:type="gramStart"/>
      <w:r w:rsidRPr="00BF4E87">
        <w:t>By:_</w:t>
      </w:r>
      <w:proofErr w:type="gramEnd"/>
      <w:r w:rsidRPr="00BF4E87">
        <w:t>______________________</w:t>
      </w:r>
      <w:r w:rsidRPr="00BF4E87">
        <w:tab/>
      </w:r>
      <w:r w:rsidRPr="00BF4E87">
        <w:tab/>
      </w:r>
      <w:r w:rsidR="005F5409" w:rsidRPr="00BF4E87">
        <w:t>By: __________________________________</w:t>
      </w:r>
    </w:p>
    <w:p w14:paraId="7F74230C" w14:textId="5B8F27AE" w:rsidR="005F5409" w:rsidRPr="00BF4E87" w:rsidRDefault="0000377E" w:rsidP="005F5409">
      <w:pPr>
        <w:tabs>
          <w:tab w:val="left" w:pos="360"/>
          <w:tab w:val="left" w:pos="4680"/>
        </w:tabs>
        <w:spacing w:line="360" w:lineRule="auto"/>
      </w:pPr>
      <w:r w:rsidRPr="00BF4E87">
        <w:tab/>
        <w:t>Secretary</w:t>
      </w:r>
      <w:r w:rsidR="00EF562F" w:rsidRPr="00BF4E87">
        <w:tab/>
      </w:r>
    </w:p>
    <w:p w14:paraId="25717DF2" w14:textId="7B994E4A" w:rsidR="005F5409" w:rsidRDefault="00116253" w:rsidP="0070699D">
      <w:pPr>
        <w:tabs>
          <w:tab w:val="left" w:pos="360"/>
          <w:tab w:val="left" w:pos="4680"/>
        </w:tabs>
        <w:spacing w:line="360" w:lineRule="auto"/>
        <w:rPr>
          <w:ins w:id="120" w:author="Hearty, Jeffrey T" w:date="2025-08-01T15:34:00Z"/>
        </w:rPr>
      </w:pPr>
      <w:ins w:id="121" w:author="Hearty, Jeffrey T" w:date="2025-08-01T15:34:00Z">
        <w:r>
          <w:tab/>
          <w:t xml:space="preserve">                                                                  RECEIVING CANAL COMPANY</w:t>
        </w:r>
      </w:ins>
    </w:p>
    <w:p w14:paraId="70ED9CCD" w14:textId="77777777" w:rsidR="00116253" w:rsidRDefault="00116253" w:rsidP="0070699D">
      <w:pPr>
        <w:tabs>
          <w:tab w:val="left" w:pos="360"/>
          <w:tab w:val="left" w:pos="4680"/>
        </w:tabs>
        <w:spacing w:line="360" w:lineRule="auto"/>
        <w:rPr>
          <w:ins w:id="122" w:author="Hearty, Jeffrey T" w:date="2025-08-01T15:34:00Z"/>
        </w:rPr>
      </w:pPr>
    </w:p>
    <w:p w14:paraId="05FBCE4C" w14:textId="76408134" w:rsidR="00116253" w:rsidRPr="00BF4E87" w:rsidRDefault="00116253" w:rsidP="0070699D">
      <w:pPr>
        <w:tabs>
          <w:tab w:val="left" w:pos="360"/>
          <w:tab w:val="left" w:pos="4680"/>
        </w:tabs>
        <w:spacing w:line="360" w:lineRule="auto"/>
      </w:pPr>
      <w:ins w:id="123" w:author="Hearty, Jeffrey T" w:date="2025-08-01T15:34:00Z">
        <w:r>
          <w:t xml:space="preserve">By:________________________           </w:t>
        </w:r>
      </w:ins>
      <w:ins w:id="124" w:author="Hearty, Jeffrey T" w:date="2025-08-01T15:35:00Z">
        <w:r>
          <w:t xml:space="preserve">      By:____________________________________</w:t>
        </w:r>
      </w:ins>
    </w:p>
    <w:p w14:paraId="133F1CD6" w14:textId="77777777" w:rsidR="000B4765" w:rsidRPr="00BF4E87" w:rsidRDefault="000B4765" w:rsidP="0070699D">
      <w:pPr>
        <w:tabs>
          <w:tab w:val="left" w:pos="360"/>
          <w:tab w:val="left" w:pos="4680"/>
        </w:tabs>
        <w:spacing w:line="360" w:lineRule="auto"/>
      </w:pPr>
    </w:p>
    <w:p w14:paraId="674C5469" w14:textId="1C0F4906" w:rsidR="000B4765" w:rsidRPr="00353DEE" w:rsidRDefault="00A725E2" w:rsidP="00BF4E87">
      <w:pPr>
        <w:spacing w:line="360" w:lineRule="auto"/>
      </w:pPr>
      <w:del w:id="125" w:author="Hearty, Jeffrey T" w:date="2025-08-01T15:34:00Z">
        <w:r w:rsidRPr="00353DEE" w:rsidDel="00116253">
          <w:delText>REVIEWED:</w:delText>
        </w:r>
        <w:r w:rsidR="000B4765" w:rsidRPr="00353DEE" w:rsidDel="00116253">
          <w:delText xml:space="preserve"> </w:delText>
        </w:r>
        <w:r w:rsidR="000B4765" w:rsidRPr="00353DEE" w:rsidDel="00116253">
          <w:tab/>
        </w:r>
      </w:del>
      <w:r w:rsidR="000B4765" w:rsidRPr="00353DEE">
        <w:tab/>
      </w:r>
      <w:r w:rsidR="000B4765" w:rsidRPr="00353DEE">
        <w:tab/>
      </w:r>
      <w:r w:rsidR="000B4765" w:rsidRPr="00353DEE">
        <w:tab/>
      </w:r>
      <w:r w:rsidR="000B4765" w:rsidRPr="00353DEE">
        <w:tab/>
        <w:t xml:space="preserve">STRAWBERRY WATER </w:t>
      </w:r>
      <w:proofErr w:type="gramStart"/>
      <w:r w:rsidR="000B4765" w:rsidRPr="00353DEE">
        <w:t>USERS</w:t>
      </w:r>
      <w:proofErr w:type="gramEnd"/>
      <w:r w:rsidR="000B4765" w:rsidRPr="00353DEE">
        <w:t xml:space="preserve"> ASSOCIATION </w:t>
      </w:r>
    </w:p>
    <w:p w14:paraId="595B9211" w14:textId="764F2871" w:rsidR="00A725E2" w:rsidRPr="00353DEE" w:rsidRDefault="00A725E2" w:rsidP="00A725E2">
      <w:pPr>
        <w:spacing w:line="360" w:lineRule="auto"/>
      </w:pPr>
    </w:p>
    <w:p w14:paraId="69FAA0D0" w14:textId="77777777" w:rsidR="00A725E2" w:rsidRPr="00353DEE" w:rsidRDefault="00A725E2" w:rsidP="00A725E2">
      <w:pPr>
        <w:spacing w:line="360" w:lineRule="auto"/>
      </w:pPr>
    </w:p>
    <w:p w14:paraId="4EF840D3" w14:textId="77777777" w:rsidR="00A725E2" w:rsidRPr="00353DEE" w:rsidRDefault="00A725E2" w:rsidP="00A725E2">
      <w:pPr>
        <w:spacing w:line="360" w:lineRule="auto"/>
      </w:pPr>
      <w:r w:rsidRPr="00353DEE">
        <w:t xml:space="preserve"> </w:t>
      </w:r>
      <w:r w:rsidRPr="00353DEE">
        <w:tab/>
      </w:r>
      <w:r w:rsidRPr="00353DEE">
        <w:tab/>
      </w:r>
      <w:r w:rsidRPr="00353DEE">
        <w:tab/>
      </w:r>
    </w:p>
    <w:p w14:paraId="24DBC2C2" w14:textId="60313BE9" w:rsidR="00A725E2" w:rsidRPr="00353DEE" w:rsidRDefault="00A725E2" w:rsidP="00A725E2">
      <w:pPr>
        <w:tabs>
          <w:tab w:val="left" w:pos="540"/>
        </w:tabs>
        <w:spacing w:line="360" w:lineRule="auto"/>
        <w:ind w:left="360" w:hanging="720"/>
      </w:pPr>
      <w:r w:rsidRPr="00353DEE">
        <w:t xml:space="preserve">      </w:t>
      </w:r>
      <w:proofErr w:type="gramStart"/>
      <w:r w:rsidRPr="00353DEE">
        <w:t>By:_</w:t>
      </w:r>
      <w:proofErr w:type="gramEnd"/>
      <w:r w:rsidRPr="00353DEE">
        <w:t>_________________________</w:t>
      </w:r>
      <w:r w:rsidRPr="00353DEE">
        <w:tab/>
      </w:r>
      <w:r w:rsidRPr="00353DEE">
        <w:tab/>
        <w:t>By: __________________________________    Secretary</w:t>
      </w:r>
      <w:r w:rsidRPr="00353DEE">
        <w:tab/>
      </w:r>
      <w:r w:rsidRPr="00353DEE">
        <w:tab/>
      </w:r>
      <w:r w:rsidRPr="00353DEE">
        <w:tab/>
      </w:r>
      <w:r w:rsidRPr="00353DEE">
        <w:tab/>
        <w:t xml:space="preserve">        </w:t>
      </w:r>
      <w:r w:rsidRPr="00353DEE">
        <w:tab/>
        <w:t xml:space="preserve">     President</w:t>
      </w:r>
    </w:p>
    <w:p w14:paraId="59492281" w14:textId="77777777" w:rsidR="000B4765" w:rsidRPr="00BF4E87" w:rsidRDefault="000B4765" w:rsidP="00A725E2">
      <w:pPr>
        <w:spacing w:line="360" w:lineRule="auto"/>
      </w:pPr>
    </w:p>
    <w:p w14:paraId="513A1485" w14:textId="77777777" w:rsidR="000B4765" w:rsidRPr="00BF4E87" w:rsidRDefault="000B4765" w:rsidP="00A725E2">
      <w:pPr>
        <w:spacing w:line="360" w:lineRule="auto"/>
      </w:pPr>
    </w:p>
    <w:p w14:paraId="0DF7013A" w14:textId="77777777" w:rsidR="000B4765" w:rsidRPr="00BF4E87" w:rsidRDefault="000B4765" w:rsidP="00A725E2">
      <w:pPr>
        <w:spacing w:line="360" w:lineRule="auto"/>
      </w:pPr>
    </w:p>
    <w:p w14:paraId="04C62BA2" w14:textId="77777777" w:rsidR="000B4765" w:rsidRPr="00BF4E87" w:rsidRDefault="000B4765" w:rsidP="00A725E2">
      <w:pPr>
        <w:spacing w:line="360" w:lineRule="auto"/>
      </w:pPr>
    </w:p>
    <w:p w14:paraId="3282BD3A" w14:textId="77777777" w:rsidR="000B4765" w:rsidRPr="00BF4E87" w:rsidRDefault="000B4765" w:rsidP="00A725E2">
      <w:pPr>
        <w:spacing w:line="360" w:lineRule="auto"/>
      </w:pPr>
    </w:p>
    <w:p w14:paraId="1DCB59BB" w14:textId="562A5EC6" w:rsidR="00A725E2" w:rsidRPr="00BF4E87" w:rsidRDefault="00A725E2" w:rsidP="00A725E2">
      <w:pPr>
        <w:spacing w:line="360" w:lineRule="auto"/>
      </w:pPr>
      <w:r w:rsidRPr="00BF4E87">
        <w:tab/>
      </w:r>
      <w:r w:rsidRPr="00BF4E87">
        <w:tab/>
      </w:r>
      <w:r w:rsidRPr="00BF4E87">
        <w:tab/>
      </w:r>
      <w:r w:rsidRPr="00BF4E87">
        <w:tab/>
      </w:r>
      <w:r w:rsidRPr="00BF4E87">
        <w:tab/>
      </w:r>
      <w:r w:rsidRPr="00BF4E87">
        <w:tab/>
        <w:t xml:space="preserve">     </w:t>
      </w:r>
    </w:p>
    <w:p w14:paraId="0DF966B0" w14:textId="77777777" w:rsidR="0070699D" w:rsidRPr="00BF4E87" w:rsidRDefault="0070699D" w:rsidP="0070699D">
      <w:pPr>
        <w:spacing w:line="360" w:lineRule="auto"/>
      </w:pPr>
    </w:p>
    <w:p w14:paraId="54693C8E" w14:textId="7B9B4F31" w:rsidR="00EA1460" w:rsidRPr="00BF4E87" w:rsidRDefault="00EA1460" w:rsidP="00EA1460">
      <w:pPr>
        <w:spacing w:line="360" w:lineRule="auto"/>
      </w:pPr>
      <w:r w:rsidRPr="00BF4E87">
        <w:t>REVIEWED:</w:t>
      </w:r>
      <w:r w:rsidR="000B4765" w:rsidRPr="00BF4E87">
        <w:t xml:space="preserve"> </w:t>
      </w:r>
      <w:r w:rsidR="000B4765" w:rsidRPr="00BF4E87">
        <w:tab/>
      </w:r>
      <w:r w:rsidR="000B4765" w:rsidRPr="00BF4E87">
        <w:tab/>
      </w:r>
      <w:r w:rsidR="000B4765" w:rsidRPr="00BF4E87">
        <w:tab/>
      </w:r>
      <w:r w:rsidR="000B4765" w:rsidRPr="00BF4E87">
        <w:tab/>
      </w:r>
      <w:r w:rsidR="000B4765" w:rsidRPr="00BF4E87">
        <w:tab/>
        <w:t>UNITED STATES OF AMERICA</w:t>
      </w:r>
    </w:p>
    <w:p w14:paraId="6444FCB5" w14:textId="24143D1C" w:rsidR="00EA1460" w:rsidRPr="00BF4E87" w:rsidRDefault="00EA1460" w:rsidP="00EA1460">
      <w:pPr>
        <w:spacing w:line="360" w:lineRule="auto"/>
        <w:ind w:left="3600" w:firstLine="720"/>
      </w:pPr>
      <w:r w:rsidRPr="00BF4E87">
        <w:t xml:space="preserve">   </w:t>
      </w:r>
    </w:p>
    <w:p w14:paraId="459FA5E3" w14:textId="77777777" w:rsidR="00EA1460" w:rsidRPr="00BF4E87" w:rsidRDefault="00EA1460" w:rsidP="00EA1460">
      <w:pPr>
        <w:spacing w:line="360" w:lineRule="auto"/>
      </w:pPr>
    </w:p>
    <w:p w14:paraId="18ABD227" w14:textId="77777777" w:rsidR="00EA1460" w:rsidRPr="00BF4E87" w:rsidRDefault="00EA1460" w:rsidP="00EA1460">
      <w:pPr>
        <w:spacing w:line="360" w:lineRule="auto"/>
      </w:pPr>
      <w:r w:rsidRPr="00BF4E87">
        <w:t xml:space="preserve"> </w:t>
      </w:r>
      <w:r w:rsidRPr="00BF4E87">
        <w:tab/>
      </w:r>
      <w:r w:rsidRPr="00BF4E87">
        <w:tab/>
      </w:r>
      <w:r w:rsidRPr="00BF4E87">
        <w:tab/>
      </w:r>
    </w:p>
    <w:p w14:paraId="12A9F019" w14:textId="7A0DACFC" w:rsidR="00EA1460" w:rsidRPr="00BF4E87" w:rsidRDefault="00EA1460" w:rsidP="00EA1460">
      <w:pPr>
        <w:tabs>
          <w:tab w:val="left" w:pos="540"/>
        </w:tabs>
        <w:spacing w:line="360" w:lineRule="auto"/>
        <w:ind w:left="360" w:hanging="720"/>
      </w:pPr>
      <w:r w:rsidRPr="00BF4E87">
        <w:t xml:space="preserve">      </w:t>
      </w:r>
      <w:del w:id="126" w:author="Hearty, Jeffrey T" w:date="2025-08-01T15:23:00Z">
        <w:r w:rsidRPr="00BF4E87" w:rsidDel="00353DEE">
          <w:delText>By:__________________________</w:delText>
        </w:r>
      </w:del>
      <w:r w:rsidRPr="00BF4E87">
        <w:tab/>
      </w:r>
      <w:r w:rsidRPr="00BF4E87">
        <w:tab/>
        <w:t xml:space="preserve">By: __________________________________    </w:t>
      </w:r>
      <w:del w:id="127" w:author="Hearty, Jeffrey T" w:date="2025-08-01T15:23:00Z">
        <w:r w:rsidRPr="00BF4E87" w:rsidDel="00353DEE">
          <w:delText>Office of the Regional Solicitor</w:delText>
        </w:r>
        <w:r w:rsidRPr="00BF4E87" w:rsidDel="00353DEE">
          <w:tab/>
        </w:r>
      </w:del>
      <w:r w:rsidRPr="00BF4E87">
        <w:t xml:space="preserve">        </w:t>
      </w:r>
      <w:r w:rsidRPr="00BF4E87">
        <w:tab/>
        <w:t xml:space="preserve">     </w:t>
      </w:r>
      <w:r w:rsidR="0020543F" w:rsidRPr="00BF4E87">
        <w:t>Area Manager, Provo Area Office</w:t>
      </w:r>
    </w:p>
    <w:p w14:paraId="1C6C9EF7" w14:textId="77777777" w:rsidR="00EA1460" w:rsidRPr="00BF4E87" w:rsidRDefault="00EA1460" w:rsidP="00EA1460">
      <w:pPr>
        <w:spacing w:line="360" w:lineRule="auto"/>
      </w:pPr>
      <w:r w:rsidRPr="00BF4E87">
        <w:tab/>
      </w:r>
      <w:r w:rsidRPr="00BF4E87">
        <w:tab/>
      </w:r>
      <w:r w:rsidRPr="00BF4E87">
        <w:tab/>
      </w:r>
      <w:r w:rsidRPr="00BF4E87">
        <w:tab/>
      </w:r>
      <w:r w:rsidRPr="00BF4E87">
        <w:tab/>
      </w:r>
      <w:r w:rsidRPr="00BF4E87">
        <w:tab/>
        <w:t xml:space="preserve">     Bureau of Reclamation</w:t>
      </w:r>
    </w:p>
    <w:p w14:paraId="33E52323" w14:textId="5BAF0F09" w:rsidR="0070699D" w:rsidRPr="00BF4E87" w:rsidRDefault="00353DEE" w:rsidP="0070699D">
      <w:pPr>
        <w:spacing w:line="360" w:lineRule="auto"/>
      </w:pPr>
      <w:ins w:id="128" w:author="Hearty, Jeffrey T" w:date="2025-08-01T15:22:00Z">
        <w:r>
          <w:tab/>
        </w:r>
        <w:r>
          <w:tab/>
        </w:r>
        <w:r>
          <w:tab/>
        </w:r>
        <w:r>
          <w:tab/>
        </w:r>
        <w:r>
          <w:tab/>
        </w:r>
        <w:r>
          <w:tab/>
        </w:r>
        <w:proofErr w:type="gramStart"/>
        <w:r>
          <w:t>Date:_</w:t>
        </w:r>
        <w:proofErr w:type="gramEnd"/>
        <w:r>
          <w:t>_________________________________</w:t>
        </w:r>
      </w:ins>
    </w:p>
    <w:p w14:paraId="7881CE34" w14:textId="77777777" w:rsidR="0026063B" w:rsidRPr="00BF4E87" w:rsidRDefault="0026063B" w:rsidP="00F718F0">
      <w:pPr>
        <w:spacing w:line="360" w:lineRule="auto"/>
      </w:pPr>
    </w:p>
    <w:sectPr w:rsidR="0026063B" w:rsidRPr="00BF4E87" w:rsidSect="003263F1">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1440" w:left="1440" w:header="720" w:footer="720" w:gutter="0"/>
      <w:lnNumType w:countBy="1"/>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7" w:author="Christopher Bramhall" w:date="2025-06-09T12:32:00Z" w:initials="CB">
    <w:p w14:paraId="2DC02CA0" w14:textId="77777777" w:rsidR="00AB6343" w:rsidRDefault="00AB6343" w:rsidP="00AB6343">
      <w:pPr>
        <w:pStyle w:val="CommentText"/>
      </w:pPr>
      <w:r>
        <w:rPr>
          <w:rStyle w:val="CommentReference"/>
        </w:rPr>
        <w:annotationRef/>
      </w:r>
      <w:r>
        <w:t>Exhibit B will describe the points of diversion,  places and nature of use, and any other details necessary for Reclamation and SWUA to fully understand the details of the intended use.</w:t>
      </w:r>
    </w:p>
    <w:p w14:paraId="407CC77F" w14:textId="77777777" w:rsidR="00AB6343" w:rsidRDefault="00AB6343" w:rsidP="00AB6343">
      <w:pPr>
        <w:pStyle w:val="CommentText"/>
      </w:pPr>
    </w:p>
    <w:p w14:paraId="50DF17AB" w14:textId="77777777" w:rsidR="00AB6343" w:rsidRDefault="00AB6343" w:rsidP="00AB6343">
      <w:pPr>
        <w:pStyle w:val="CommentText"/>
      </w:pPr>
      <w:r>
        <w:t xml:space="preserve">The purpose of this is for general record-keeping purposes, and so that Reclamation and SWUA can determine whether a New Change Application is required.  Otherwise, we have no way of knowing.  </w:t>
      </w:r>
    </w:p>
  </w:comment>
  <w:comment w:id="90" w:author="Christopher Bramhall" w:date="2025-06-09T13:06:00Z" w:initials="CB">
    <w:p w14:paraId="54284ECB" w14:textId="77777777" w:rsidR="00E63445" w:rsidRDefault="00E63445" w:rsidP="00E63445">
      <w:pPr>
        <w:pStyle w:val="CommentText"/>
      </w:pPr>
      <w:r>
        <w:rPr>
          <w:rStyle w:val="CommentReference"/>
        </w:rPr>
        <w:annotationRef/>
      </w:r>
      <w:r>
        <w:t xml:space="preserve">To be discussed. </w:t>
      </w:r>
    </w:p>
  </w:comment>
  <w:comment w:id="102" w:author="Christopher Bramhall" w:date="2025-06-09T13:19:00Z" w:initials="CB">
    <w:p w14:paraId="0F091DEC" w14:textId="77777777" w:rsidR="00F80469" w:rsidRDefault="00F80469" w:rsidP="00F80469">
      <w:pPr>
        <w:pStyle w:val="CommentText"/>
      </w:pPr>
      <w:r>
        <w:rPr>
          <w:rStyle w:val="CommentReference"/>
        </w:rPr>
        <w:annotationRef/>
      </w:r>
      <w:r>
        <w:t xml:space="preserve">Fix numbering. </w:t>
      </w:r>
    </w:p>
  </w:comment>
  <w:comment w:id="103" w:author="Christopher Bramhall" w:date="2025-06-09T13:30:00Z" w:initials="CB">
    <w:p w14:paraId="24B4563B" w14:textId="77777777" w:rsidR="00F80469" w:rsidRDefault="00F80469" w:rsidP="00F80469">
      <w:pPr>
        <w:pStyle w:val="CommentText"/>
      </w:pPr>
      <w:r>
        <w:rPr>
          <w:rStyle w:val="CommentReference"/>
        </w:rPr>
        <w:annotationRef/>
      </w:r>
      <w:r>
        <w:t>I’m not sure what this means.  Is the current language intended to exclude company facilities?  That is, is Reclamation liable for water escaping from canal company facilities?  By including canal companies in this paragraph, to we foreclose liability against canal companies for failure to properly maintain facilities.  We need to discuss what is intended 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0DF17AB" w15:done="0"/>
  <w15:commentEx w15:paraId="54284ECB" w15:done="0"/>
  <w15:commentEx w15:paraId="0F091DEC" w15:done="0"/>
  <w15:commentEx w15:paraId="24B4563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2D0D14C" w16cex:dateUtc="2025-06-09T18:32:00Z"/>
  <w16cex:commentExtensible w16cex:durableId="747B3FC0" w16cex:dateUtc="2025-06-09T19:06:00Z"/>
  <w16cex:commentExtensible w16cex:durableId="3ECF9AB3" w16cex:dateUtc="2025-06-09T19:19:00Z"/>
  <w16cex:commentExtensible w16cex:durableId="516FDE3A" w16cex:dateUtc="2025-06-09T19: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0DF17AB" w16cid:durableId="42D0D14C"/>
  <w16cid:commentId w16cid:paraId="54284ECB" w16cid:durableId="747B3FC0"/>
  <w16cid:commentId w16cid:paraId="0F091DEC" w16cid:durableId="3ECF9AB3"/>
  <w16cid:commentId w16cid:paraId="24B4563B" w16cid:durableId="516FDE3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9E0EAA" w14:textId="77777777" w:rsidR="00890142" w:rsidRDefault="00890142" w:rsidP="004E7D86">
      <w:r>
        <w:separator/>
      </w:r>
    </w:p>
  </w:endnote>
  <w:endnote w:type="continuationSeparator" w:id="0">
    <w:p w14:paraId="056B9ABF" w14:textId="77777777" w:rsidR="00890142" w:rsidRDefault="00890142" w:rsidP="004E7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A5311" w14:textId="77777777" w:rsidR="00963798" w:rsidRDefault="00963798" w:rsidP="00A60BF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r>
      <w:rPr>
        <w:rStyle w:val="PageNumber"/>
      </w:rPr>
      <w:t>1</w:t>
    </w:r>
  </w:p>
  <w:bookmarkStart w:id="129" w:name="_iDocIDFielda4650972-0d5e-4df4-84b4-ccd3"/>
  <w:p w14:paraId="02F1ADB0" w14:textId="77777777" w:rsidR="00963798" w:rsidRDefault="00963798">
    <w:pPr>
      <w:pStyle w:val="DocID"/>
    </w:pPr>
    <w:r>
      <w:fldChar w:fldCharType="begin"/>
    </w:r>
    <w:r>
      <w:instrText xml:space="preserve">  DOCPROPERTY "CUS_DocIDChunk0" </w:instrText>
    </w:r>
    <w:r>
      <w:fldChar w:fldCharType="separate"/>
    </w:r>
    <w:r>
      <w:rPr>
        <w:noProof/>
      </w:rPr>
      <w:t>4936-4562-6956.v2</w:t>
    </w:r>
    <w:r>
      <w:fldChar w:fldCharType="end"/>
    </w:r>
    <w:bookmarkEnd w:id="129"/>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76607" w14:textId="77777777" w:rsidR="00963798" w:rsidRDefault="00963798" w:rsidP="004052D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bookmarkStart w:id="130" w:name="_iDocIDFieldc62ee7fe-1334-4aa7-ab31-a8b9"/>
  <w:p w14:paraId="21F204CB" w14:textId="77777777" w:rsidR="00963798" w:rsidRDefault="00963798">
    <w:pPr>
      <w:pStyle w:val="DocID"/>
    </w:pPr>
    <w:r>
      <w:fldChar w:fldCharType="begin"/>
    </w:r>
    <w:r>
      <w:instrText xml:space="preserve">  DOCPROPERTY "CUS_DocIDChunk0" </w:instrText>
    </w:r>
    <w:r>
      <w:fldChar w:fldCharType="separate"/>
    </w:r>
    <w:r>
      <w:rPr>
        <w:noProof/>
      </w:rPr>
      <w:t>4936-4562-6956.v2</w:t>
    </w:r>
    <w:r>
      <w:fldChar w:fldCharType="end"/>
    </w:r>
    <w:bookmarkEnd w:id="13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6850747"/>
      <w:docPartObj>
        <w:docPartGallery w:val="Page Numbers (Bottom of Page)"/>
        <w:docPartUnique/>
      </w:docPartObj>
    </w:sdtPr>
    <w:sdtEndPr>
      <w:rPr>
        <w:noProof/>
      </w:rPr>
    </w:sdtEndPr>
    <w:sdtContent>
      <w:p w14:paraId="5F4F8520" w14:textId="77777777" w:rsidR="00963798" w:rsidRDefault="00963798" w:rsidP="00CF0FBA">
        <w:pPr>
          <w:pStyle w:val="Footer"/>
          <w:jc w:val="center"/>
        </w:pPr>
        <w:r>
          <w:fldChar w:fldCharType="begin"/>
        </w:r>
        <w:r>
          <w:instrText xml:space="preserve"> PAGE   \* MERGEFORMAT </w:instrText>
        </w:r>
        <w:r>
          <w:fldChar w:fldCharType="separate"/>
        </w:r>
        <w:r>
          <w:t>1</w:t>
        </w:r>
        <w:r>
          <w:rPr>
            <w:noProof/>
          </w:rPr>
          <w:fldChar w:fldCharType="end"/>
        </w:r>
      </w:p>
    </w:sdtContent>
  </w:sdt>
  <w:bookmarkStart w:id="131" w:name="_iDocIDField6c8fd94b-5357-46bb-af21-2479"/>
  <w:p w14:paraId="08B318B6" w14:textId="77777777" w:rsidR="00963798" w:rsidRDefault="00963798">
    <w:pPr>
      <w:pStyle w:val="DocID"/>
    </w:pPr>
    <w:r>
      <w:fldChar w:fldCharType="begin"/>
    </w:r>
    <w:r>
      <w:instrText xml:space="preserve">  DOCPROPERTY "CUS_DocIDChunk0" </w:instrText>
    </w:r>
    <w:r>
      <w:fldChar w:fldCharType="separate"/>
    </w:r>
    <w:r>
      <w:rPr>
        <w:noProof/>
      </w:rPr>
      <w:t>4936-4562-6956.v2</w:t>
    </w:r>
    <w:r>
      <w:fldChar w:fldCharType="end"/>
    </w:r>
    <w:bookmarkEnd w:id="13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F2DB0" w14:textId="77777777" w:rsidR="00890142" w:rsidRDefault="00890142" w:rsidP="004E7D86">
      <w:r>
        <w:separator/>
      </w:r>
    </w:p>
  </w:footnote>
  <w:footnote w:type="continuationSeparator" w:id="0">
    <w:p w14:paraId="55839852" w14:textId="77777777" w:rsidR="00890142" w:rsidRDefault="00890142" w:rsidP="004E7D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C2AD7" w14:textId="4F4128E2" w:rsidR="002720F7" w:rsidRDefault="00116253">
    <w:pPr>
      <w:pStyle w:val="Header"/>
    </w:pPr>
    <w:r>
      <w:rPr>
        <w:noProof/>
      </w:rPr>
      <w:pict w14:anchorId="0C87C2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7446594" o:spid="_x0000_s1026" type="#_x0000_t136" style="position:absolute;margin-left:0;margin-top:0;width:471.3pt;height:188.5pt;rotation:315;z-index:-251655168;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4452A" w14:textId="3744DA44" w:rsidR="00F04ECF" w:rsidRDefault="00116253" w:rsidP="006F5801">
    <w:pPr>
      <w:pStyle w:val="Header"/>
      <w:jc w:val="right"/>
    </w:pPr>
    <w:r>
      <w:rPr>
        <w:noProof/>
      </w:rPr>
      <w:pict w14:anchorId="665DCB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7446595" o:spid="_x0000_s1027" type="#_x0000_t136" style="position:absolute;left:0;text-align:left;margin-left:0;margin-top:0;width:471.3pt;height:188.5pt;rotation:315;z-index:-25165312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r w:rsidR="00F04ECF">
      <w:ta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CC826" w14:textId="62111EA5" w:rsidR="00F04ECF" w:rsidRDefault="00116253" w:rsidP="006F5801">
    <w:pPr>
      <w:pStyle w:val="Header"/>
      <w:jc w:val="right"/>
    </w:pPr>
    <w:r>
      <w:rPr>
        <w:noProof/>
      </w:rPr>
      <w:pict w14:anchorId="6E54DD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7446593" o:spid="_x0000_s1025" type="#_x0000_t136" style="position:absolute;left:0;text-align:left;margin-left:0;margin-top:0;width:471.3pt;height:188.5pt;rotation:315;z-index:-25165721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r w:rsidR="002720F7">
      <w:t>DRAFT CONTRACT – CONCEPTUAL ONLY - RECLAMATION HAS MADE NO OFFERS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F04BE"/>
    <w:multiLevelType w:val="hybridMultilevel"/>
    <w:tmpl w:val="6298F830"/>
    <w:lvl w:ilvl="0" w:tplc="8CA04640">
      <w:start w:val="2"/>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AF74C8F"/>
    <w:multiLevelType w:val="hybridMultilevel"/>
    <w:tmpl w:val="BF3AB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AA26E3"/>
    <w:multiLevelType w:val="hybridMultilevel"/>
    <w:tmpl w:val="6E342980"/>
    <w:lvl w:ilvl="0" w:tplc="5D8C2110">
      <w:start w:val="1"/>
      <w:numFmt w:val="decimal"/>
      <w:lvlText w:val="%1."/>
      <w:lvlJc w:val="left"/>
      <w:pPr>
        <w:tabs>
          <w:tab w:val="num" w:pos="720"/>
        </w:tabs>
        <w:ind w:left="0" w:firstLine="648"/>
      </w:pPr>
      <w:rPr>
        <w:rFonts w:hint="default"/>
        <w:b w:val="0"/>
        <w:color w:val="auto"/>
      </w:rPr>
    </w:lvl>
    <w:lvl w:ilvl="1" w:tplc="8160A260">
      <w:start w:val="1"/>
      <w:numFmt w:val="lowerLetter"/>
      <w:lvlText w:val="%2."/>
      <w:lvlJc w:val="left"/>
      <w:pPr>
        <w:tabs>
          <w:tab w:val="num" w:pos="1440"/>
        </w:tabs>
        <w:ind w:left="0" w:firstLine="1440"/>
      </w:pPr>
      <w:rPr>
        <w:rFonts w:hint="default"/>
      </w:rPr>
    </w:lvl>
    <w:lvl w:ilvl="2" w:tplc="0409001B">
      <w:start w:val="1"/>
      <w:numFmt w:val="lowerRoman"/>
      <w:lvlText w:val="%3."/>
      <w:lvlJc w:val="right"/>
      <w:pPr>
        <w:tabs>
          <w:tab w:val="num" w:pos="2160"/>
        </w:tabs>
        <w:ind w:left="2160" w:hanging="180"/>
      </w:pPr>
    </w:lvl>
    <w:lvl w:ilvl="3" w:tplc="0CDEFDD4">
      <w:start w:val="1"/>
      <w:numFmt w:val="lowerLetter"/>
      <w:lvlText w:val="(%4)"/>
      <w:lvlJc w:val="left"/>
      <w:pPr>
        <w:tabs>
          <w:tab w:val="num" w:pos="2160"/>
        </w:tabs>
        <w:ind w:left="0" w:firstLine="1440"/>
      </w:pPr>
      <w:rPr>
        <w:rFonts w:hint="default"/>
      </w:rPr>
    </w:lvl>
    <w:lvl w:ilvl="4" w:tplc="F24A985E">
      <w:start w:val="1"/>
      <w:numFmt w:val="decimal"/>
      <w:lvlText w:val="%5."/>
      <w:lvlJc w:val="left"/>
      <w:pPr>
        <w:tabs>
          <w:tab w:val="num" w:pos="720"/>
        </w:tabs>
        <w:ind w:left="0" w:firstLine="648"/>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CEE40DF"/>
    <w:multiLevelType w:val="hybridMultilevel"/>
    <w:tmpl w:val="2AB85FB4"/>
    <w:lvl w:ilvl="0" w:tplc="B33E05EA">
      <w:start w:val="8"/>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76C4799"/>
    <w:multiLevelType w:val="hybridMultilevel"/>
    <w:tmpl w:val="0D500322"/>
    <w:lvl w:ilvl="0" w:tplc="3E3E1C10">
      <w:start w:val="1"/>
      <w:numFmt w:val="lowerLetter"/>
      <w:lvlText w:val="(%1)"/>
      <w:lvlJc w:val="left"/>
      <w:pPr>
        <w:ind w:left="2886" w:hanging="795"/>
      </w:pPr>
      <w:rPr>
        <w:rFonts w:hint="default"/>
      </w:rPr>
    </w:lvl>
    <w:lvl w:ilvl="1" w:tplc="04090019" w:tentative="1">
      <w:start w:val="1"/>
      <w:numFmt w:val="lowerLetter"/>
      <w:lvlText w:val="%2."/>
      <w:lvlJc w:val="left"/>
      <w:pPr>
        <w:ind w:left="2883" w:hanging="360"/>
      </w:pPr>
    </w:lvl>
    <w:lvl w:ilvl="2" w:tplc="0409001B" w:tentative="1">
      <w:start w:val="1"/>
      <w:numFmt w:val="lowerRoman"/>
      <w:lvlText w:val="%3."/>
      <w:lvlJc w:val="right"/>
      <w:pPr>
        <w:ind w:left="3603" w:hanging="180"/>
      </w:pPr>
    </w:lvl>
    <w:lvl w:ilvl="3" w:tplc="0409000F" w:tentative="1">
      <w:start w:val="1"/>
      <w:numFmt w:val="decimal"/>
      <w:lvlText w:val="%4."/>
      <w:lvlJc w:val="left"/>
      <w:pPr>
        <w:ind w:left="4323" w:hanging="360"/>
      </w:pPr>
    </w:lvl>
    <w:lvl w:ilvl="4" w:tplc="04090019" w:tentative="1">
      <w:start w:val="1"/>
      <w:numFmt w:val="lowerLetter"/>
      <w:lvlText w:val="%5."/>
      <w:lvlJc w:val="left"/>
      <w:pPr>
        <w:ind w:left="5043" w:hanging="360"/>
      </w:pPr>
    </w:lvl>
    <w:lvl w:ilvl="5" w:tplc="0409001B" w:tentative="1">
      <w:start w:val="1"/>
      <w:numFmt w:val="lowerRoman"/>
      <w:lvlText w:val="%6."/>
      <w:lvlJc w:val="right"/>
      <w:pPr>
        <w:ind w:left="5763" w:hanging="180"/>
      </w:pPr>
    </w:lvl>
    <w:lvl w:ilvl="6" w:tplc="0409000F" w:tentative="1">
      <w:start w:val="1"/>
      <w:numFmt w:val="decimal"/>
      <w:lvlText w:val="%7."/>
      <w:lvlJc w:val="left"/>
      <w:pPr>
        <w:ind w:left="6483" w:hanging="360"/>
      </w:pPr>
    </w:lvl>
    <w:lvl w:ilvl="7" w:tplc="04090019" w:tentative="1">
      <w:start w:val="1"/>
      <w:numFmt w:val="lowerLetter"/>
      <w:lvlText w:val="%8."/>
      <w:lvlJc w:val="left"/>
      <w:pPr>
        <w:ind w:left="7203" w:hanging="360"/>
      </w:pPr>
    </w:lvl>
    <w:lvl w:ilvl="8" w:tplc="0409001B" w:tentative="1">
      <w:start w:val="1"/>
      <w:numFmt w:val="lowerRoman"/>
      <w:lvlText w:val="%9."/>
      <w:lvlJc w:val="right"/>
      <w:pPr>
        <w:ind w:left="7923" w:hanging="180"/>
      </w:pPr>
    </w:lvl>
  </w:abstractNum>
  <w:abstractNum w:abstractNumId="5" w15:restartNumberingAfterBreak="0">
    <w:nsid w:val="1FE4135F"/>
    <w:multiLevelType w:val="hybridMultilevel"/>
    <w:tmpl w:val="6E342980"/>
    <w:lvl w:ilvl="0" w:tplc="5D8C2110">
      <w:start w:val="1"/>
      <w:numFmt w:val="decimal"/>
      <w:lvlText w:val="%1."/>
      <w:lvlJc w:val="left"/>
      <w:pPr>
        <w:tabs>
          <w:tab w:val="num" w:pos="720"/>
        </w:tabs>
        <w:ind w:left="0" w:firstLine="648"/>
      </w:pPr>
      <w:rPr>
        <w:rFonts w:hint="default"/>
        <w:b w:val="0"/>
        <w:color w:val="auto"/>
      </w:rPr>
    </w:lvl>
    <w:lvl w:ilvl="1" w:tplc="8160A260">
      <w:start w:val="1"/>
      <w:numFmt w:val="lowerLetter"/>
      <w:lvlText w:val="%2."/>
      <w:lvlJc w:val="left"/>
      <w:pPr>
        <w:tabs>
          <w:tab w:val="num" w:pos="1440"/>
        </w:tabs>
        <w:ind w:left="0" w:firstLine="1440"/>
      </w:pPr>
      <w:rPr>
        <w:rFonts w:hint="default"/>
      </w:rPr>
    </w:lvl>
    <w:lvl w:ilvl="2" w:tplc="0409001B">
      <w:start w:val="1"/>
      <w:numFmt w:val="lowerRoman"/>
      <w:lvlText w:val="%3."/>
      <w:lvlJc w:val="right"/>
      <w:pPr>
        <w:tabs>
          <w:tab w:val="num" w:pos="2160"/>
        </w:tabs>
        <w:ind w:left="2160" w:hanging="180"/>
      </w:pPr>
    </w:lvl>
    <w:lvl w:ilvl="3" w:tplc="0CDEFDD4">
      <w:start w:val="1"/>
      <w:numFmt w:val="lowerLetter"/>
      <w:lvlText w:val="(%4)"/>
      <w:lvlJc w:val="left"/>
      <w:pPr>
        <w:tabs>
          <w:tab w:val="num" w:pos="2160"/>
        </w:tabs>
        <w:ind w:left="0" w:firstLine="1440"/>
      </w:pPr>
      <w:rPr>
        <w:rFonts w:hint="default"/>
      </w:rPr>
    </w:lvl>
    <w:lvl w:ilvl="4" w:tplc="F24A985E">
      <w:start w:val="1"/>
      <w:numFmt w:val="decimal"/>
      <w:lvlText w:val="%5."/>
      <w:lvlJc w:val="left"/>
      <w:pPr>
        <w:tabs>
          <w:tab w:val="num" w:pos="720"/>
        </w:tabs>
        <w:ind w:left="0" w:firstLine="648"/>
      </w:pPr>
      <w:rPr>
        <w:rFonts w:hint="default"/>
      </w:r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18E0482"/>
    <w:multiLevelType w:val="hybridMultilevel"/>
    <w:tmpl w:val="3A30A7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900ECA"/>
    <w:multiLevelType w:val="hybridMultilevel"/>
    <w:tmpl w:val="B0C890AC"/>
    <w:lvl w:ilvl="0" w:tplc="6D84F230">
      <w:start w:val="7"/>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C2079CD"/>
    <w:multiLevelType w:val="hybridMultilevel"/>
    <w:tmpl w:val="2C3C4D00"/>
    <w:lvl w:ilvl="0" w:tplc="04090019">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287F68"/>
    <w:multiLevelType w:val="hybridMultilevel"/>
    <w:tmpl w:val="0DD4C04E"/>
    <w:lvl w:ilvl="0" w:tplc="3E3E1C10">
      <w:start w:val="1"/>
      <w:numFmt w:val="lowerLetter"/>
      <w:lvlText w:val="(%1)"/>
      <w:lvlJc w:val="left"/>
      <w:pPr>
        <w:ind w:left="1443" w:hanging="795"/>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0" w15:restartNumberingAfterBreak="0">
    <w:nsid w:val="30044730"/>
    <w:multiLevelType w:val="hybridMultilevel"/>
    <w:tmpl w:val="1BB2CB42"/>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2D5415C"/>
    <w:multiLevelType w:val="hybridMultilevel"/>
    <w:tmpl w:val="0B28740A"/>
    <w:lvl w:ilvl="0" w:tplc="3E3E1C10">
      <w:start w:val="1"/>
      <w:numFmt w:val="lowerLetter"/>
      <w:lvlText w:val="(%1)"/>
      <w:lvlJc w:val="left"/>
      <w:pPr>
        <w:ind w:left="1443" w:hanging="795"/>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2" w15:restartNumberingAfterBreak="0">
    <w:nsid w:val="37627742"/>
    <w:multiLevelType w:val="hybridMultilevel"/>
    <w:tmpl w:val="B0F433B8"/>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A83700"/>
    <w:multiLevelType w:val="hybridMultilevel"/>
    <w:tmpl w:val="5FE42004"/>
    <w:lvl w:ilvl="0" w:tplc="0409000F">
      <w:start w:val="1"/>
      <w:numFmt w:val="decimal"/>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14" w15:restartNumberingAfterBreak="0">
    <w:nsid w:val="3CBA66C4"/>
    <w:multiLevelType w:val="hybridMultilevel"/>
    <w:tmpl w:val="7D6C3D5C"/>
    <w:lvl w:ilvl="0" w:tplc="3E3E1C10">
      <w:start w:val="1"/>
      <w:numFmt w:val="lowerLetter"/>
      <w:lvlText w:val="(%1)"/>
      <w:lvlJc w:val="left"/>
      <w:pPr>
        <w:ind w:left="1443" w:hanging="79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77502E"/>
    <w:multiLevelType w:val="hybridMultilevel"/>
    <w:tmpl w:val="BE544734"/>
    <w:lvl w:ilvl="0" w:tplc="F0C41358">
      <w:start w:val="1"/>
      <w:numFmt w:val="lowerLetter"/>
      <w:lvlText w:val="(%1)"/>
      <w:lvlJc w:val="left"/>
      <w:pPr>
        <w:ind w:left="1383" w:hanging="735"/>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6" w15:restartNumberingAfterBreak="0">
    <w:nsid w:val="4B7804E1"/>
    <w:multiLevelType w:val="hybridMultilevel"/>
    <w:tmpl w:val="1AEE936C"/>
    <w:lvl w:ilvl="0" w:tplc="4706FE02">
      <w:start w:val="1"/>
      <w:numFmt w:val="lowerLetter"/>
      <w:lvlText w:val="(%1)"/>
      <w:lvlJc w:val="left"/>
      <w:pPr>
        <w:ind w:left="1443" w:hanging="720"/>
      </w:pPr>
      <w:rPr>
        <w:rFonts w:hint="default"/>
      </w:rPr>
    </w:lvl>
    <w:lvl w:ilvl="1" w:tplc="04090019" w:tentative="1">
      <w:start w:val="1"/>
      <w:numFmt w:val="lowerLetter"/>
      <w:lvlText w:val="%2."/>
      <w:lvlJc w:val="left"/>
      <w:pPr>
        <w:ind w:left="1803" w:hanging="360"/>
      </w:pPr>
    </w:lvl>
    <w:lvl w:ilvl="2" w:tplc="0409001B" w:tentative="1">
      <w:start w:val="1"/>
      <w:numFmt w:val="lowerRoman"/>
      <w:lvlText w:val="%3."/>
      <w:lvlJc w:val="right"/>
      <w:pPr>
        <w:ind w:left="2523" w:hanging="180"/>
      </w:pPr>
    </w:lvl>
    <w:lvl w:ilvl="3" w:tplc="0409000F" w:tentative="1">
      <w:start w:val="1"/>
      <w:numFmt w:val="decimal"/>
      <w:lvlText w:val="%4."/>
      <w:lvlJc w:val="left"/>
      <w:pPr>
        <w:ind w:left="3243" w:hanging="360"/>
      </w:pPr>
    </w:lvl>
    <w:lvl w:ilvl="4" w:tplc="04090019" w:tentative="1">
      <w:start w:val="1"/>
      <w:numFmt w:val="lowerLetter"/>
      <w:lvlText w:val="%5."/>
      <w:lvlJc w:val="left"/>
      <w:pPr>
        <w:ind w:left="3963" w:hanging="360"/>
      </w:pPr>
    </w:lvl>
    <w:lvl w:ilvl="5" w:tplc="0409001B" w:tentative="1">
      <w:start w:val="1"/>
      <w:numFmt w:val="lowerRoman"/>
      <w:lvlText w:val="%6."/>
      <w:lvlJc w:val="right"/>
      <w:pPr>
        <w:ind w:left="4683" w:hanging="180"/>
      </w:pPr>
    </w:lvl>
    <w:lvl w:ilvl="6" w:tplc="0409000F" w:tentative="1">
      <w:start w:val="1"/>
      <w:numFmt w:val="decimal"/>
      <w:lvlText w:val="%7."/>
      <w:lvlJc w:val="left"/>
      <w:pPr>
        <w:ind w:left="5403" w:hanging="360"/>
      </w:pPr>
    </w:lvl>
    <w:lvl w:ilvl="7" w:tplc="04090019" w:tentative="1">
      <w:start w:val="1"/>
      <w:numFmt w:val="lowerLetter"/>
      <w:lvlText w:val="%8."/>
      <w:lvlJc w:val="left"/>
      <w:pPr>
        <w:ind w:left="6123" w:hanging="360"/>
      </w:pPr>
    </w:lvl>
    <w:lvl w:ilvl="8" w:tplc="0409001B" w:tentative="1">
      <w:start w:val="1"/>
      <w:numFmt w:val="lowerRoman"/>
      <w:lvlText w:val="%9."/>
      <w:lvlJc w:val="right"/>
      <w:pPr>
        <w:ind w:left="6843" w:hanging="180"/>
      </w:pPr>
    </w:lvl>
  </w:abstractNum>
  <w:abstractNum w:abstractNumId="17" w15:restartNumberingAfterBreak="0">
    <w:nsid w:val="4D504D44"/>
    <w:multiLevelType w:val="hybridMultilevel"/>
    <w:tmpl w:val="EC867318"/>
    <w:lvl w:ilvl="0" w:tplc="142422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32E5183"/>
    <w:multiLevelType w:val="hybridMultilevel"/>
    <w:tmpl w:val="D71E4B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C5B4774"/>
    <w:multiLevelType w:val="hybridMultilevel"/>
    <w:tmpl w:val="CD80256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15:restartNumberingAfterBreak="0">
    <w:nsid w:val="68D50963"/>
    <w:multiLevelType w:val="hybridMultilevel"/>
    <w:tmpl w:val="4A2AA0BA"/>
    <w:lvl w:ilvl="0" w:tplc="3E3E1C10">
      <w:start w:val="1"/>
      <w:numFmt w:val="lowerLetter"/>
      <w:lvlText w:val="(%1)"/>
      <w:lvlJc w:val="left"/>
      <w:pPr>
        <w:ind w:left="1443" w:hanging="795"/>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15:restartNumberingAfterBreak="0">
    <w:nsid w:val="74D556A6"/>
    <w:multiLevelType w:val="hybridMultilevel"/>
    <w:tmpl w:val="541AF322"/>
    <w:lvl w:ilvl="0" w:tplc="F0C41358">
      <w:start w:val="1"/>
      <w:numFmt w:val="lowerLetter"/>
      <w:lvlText w:val="(%1)"/>
      <w:lvlJc w:val="left"/>
      <w:pPr>
        <w:ind w:left="1383" w:hanging="735"/>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2" w15:restartNumberingAfterBreak="0">
    <w:nsid w:val="75DE1FE9"/>
    <w:multiLevelType w:val="hybridMultilevel"/>
    <w:tmpl w:val="EB7A2C78"/>
    <w:lvl w:ilvl="0" w:tplc="0409000F">
      <w:start w:val="1"/>
      <w:numFmt w:val="decimal"/>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3" w15:restartNumberingAfterBreak="0">
    <w:nsid w:val="76131262"/>
    <w:multiLevelType w:val="hybridMultilevel"/>
    <w:tmpl w:val="CE622250"/>
    <w:lvl w:ilvl="0" w:tplc="0409000F">
      <w:start w:val="1"/>
      <w:numFmt w:val="decimal"/>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4" w15:restartNumberingAfterBreak="0">
    <w:nsid w:val="7B536D5B"/>
    <w:multiLevelType w:val="hybridMultilevel"/>
    <w:tmpl w:val="F0FA3930"/>
    <w:lvl w:ilvl="0" w:tplc="0409000F">
      <w:start w:val="1"/>
      <w:numFmt w:val="decimal"/>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num w:numId="1" w16cid:durableId="1108619026">
    <w:abstractNumId w:val="5"/>
  </w:num>
  <w:num w:numId="2" w16cid:durableId="1841852951">
    <w:abstractNumId w:val="2"/>
  </w:num>
  <w:num w:numId="3" w16cid:durableId="1922257795">
    <w:abstractNumId w:val="6"/>
  </w:num>
  <w:num w:numId="4" w16cid:durableId="972057249">
    <w:abstractNumId w:val="18"/>
  </w:num>
  <w:num w:numId="5" w16cid:durableId="453250325">
    <w:abstractNumId w:val="16"/>
  </w:num>
  <w:num w:numId="6" w16cid:durableId="1282029843">
    <w:abstractNumId w:val="19"/>
  </w:num>
  <w:num w:numId="7" w16cid:durableId="2102480361">
    <w:abstractNumId w:val="22"/>
  </w:num>
  <w:num w:numId="8" w16cid:durableId="309865121">
    <w:abstractNumId w:val="17"/>
  </w:num>
  <w:num w:numId="9" w16cid:durableId="33383751">
    <w:abstractNumId w:val="10"/>
  </w:num>
  <w:num w:numId="10" w16cid:durableId="1259026737">
    <w:abstractNumId w:val="1"/>
  </w:num>
  <w:num w:numId="11" w16cid:durableId="246235962">
    <w:abstractNumId w:val="9"/>
  </w:num>
  <w:num w:numId="12" w16cid:durableId="209728950">
    <w:abstractNumId w:val="11"/>
  </w:num>
  <w:num w:numId="13" w16cid:durableId="1221400357">
    <w:abstractNumId w:val="4"/>
  </w:num>
  <w:num w:numId="14" w16cid:durableId="1734542415">
    <w:abstractNumId w:val="14"/>
  </w:num>
  <w:num w:numId="15" w16cid:durableId="1166046657">
    <w:abstractNumId w:val="24"/>
  </w:num>
  <w:num w:numId="16" w16cid:durableId="1436635345">
    <w:abstractNumId w:val="20"/>
  </w:num>
  <w:num w:numId="17" w16cid:durableId="1494226569">
    <w:abstractNumId w:val="13"/>
  </w:num>
  <w:num w:numId="18" w16cid:durableId="1880050981">
    <w:abstractNumId w:val="23"/>
  </w:num>
  <w:num w:numId="19" w16cid:durableId="989528366">
    <w:abstractNumId w:val="15"/>
  </w:num>
  <w:num w:numId="20" w16cid:durableId="1062560851">
    <w:abstractNumId w:val="21"/>
  </w:num>
  <w:num w:numId="21" w16cid:durableId="26564786">
    <w:abstractNumId w:val="3"/>
  </w:num>
  <w:num w:numId="22" w16cid:durableId="947008878">
    <w:abstractNumId w:val="7"/>
  </w:num>
  <w:num w:numId="23" w16cid:durableId="234095173">
    <w:abstractNumId w:val="8"/>
  </w:num>
  <w:num w:numId="24" w16cid:durableId="2088918153">
    <w:abstractNumId w:val="0"/>
  </w:num>
  <w:num w:numId="25" w16cid:durableId="356850881">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earty, Jeffrey T">
    <w15:presenceInfo w15:providerId="AD" w15:userId="S::jhearty@usbr.gov::74c83820-bdcd-4865-a843-ed75d2c80c10"/>
  </w15:person>
  <w15:person w15:author="Christopher Bramhall">
    <w15:presenceInfo w15:providerId="AD" w15:userId="S::cbramhall@kmclaw.com::513ffbe3-bdc2-41ec-911f-e9c4d22039d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08D"/>
    <w:rsid w:val="00000173"/>
    <w:rsid w:val="00001501"/>
    <w:rsid w:val="000031C3"/>
    <w:rsid w:val="0000377E"/>
    <w:rsid w:val="00010101"/>
    <w:rsid w:val="00010727"/>
    <w:rsid w:val="00011937"/>
    <w:rsid w:val="00011A3A"/>
    <w:rsid w:val="00014082"/>
    <w:rsid w:val="00017F5E"/>
    <w:rsid w:val="000233D3"/>
    <w:rsid w:val="00024E21"/>
    <w:rsid w:val="00041EAC"/>
    <w:rsid w:val="00043A7E"/>
    <w:rsid w:val="000465F1"/>
    <w:rsid w:val="00050357"/>
    <w:rsid w:val="00050578"/>
    <w:rsid w:val="00052A81"/>
    <w:rsid w:val="00054D32"/>
    <w:rsid w:val="00061FD6"/>
    <w:rsid w:val="00067471"/>
    <w:rsid w:val="00074050"/>
    <w:rsid w:val="00081777"/>
    <w:rsid w:val="000878CB"/>
    <w:rsid w:val="00090A7D"/>
    <w:rsid w:val="00091E3B"/>
    <w:rsid w:val="00094A62"/>
    <w:rsid w:val="00097438"/>
    <w:rsid w:val="00097CBC"/>
    <w:rsid w:val="000A56B9"/>
    <w:rsid w:val="000B3865"/>
    <w:rsid w:val="000B4765"/>
    <w:rsid w:val="000C2BB0"/>
    <w:rsid w:val="000D697B"/>
    <w:rsid w:val="000F270B"/>
    <w:rsid w:val="001007EE"/>
    <w:rsid w:val="00102C39"/>
    <w:rsid w:val="00102CF2"/>
    <w:rsid w:val="00112582"/>
    <w:rsid w:val="00113C63"/>
    <w:rsid w:val="00116253"/>
    <w:rsid w:val="001244EC"/>
    <w:rsid w:val="0013164A"/>
    <w:rsid w:val="00141E77"/>
    <w:rsid w:val="00145B05"/>
    <w:rsid w:val="00147AE9"/>
    <w:rsid w:val="00153A63"/>
    <w:rsid w:val="00156376"/>
    <w:rsid w:val="00156B06"/>
    <w:rsid w:val="00160557"/>
    <w:rsid w:val="00171BD1"/>
    <w:rsid w:val="00172F49"/>
    <w:rsid w:val="00175BD6"/>
    <w:rsid w:val="0019008D"/>
    <w:rsid w:val="001A2338"/>
    <w:rsid w:val="001A4435"/>
    <w:rsid w:val="001A508F"/>
    <w:rsid w:val="001B1B6D"/>
    <w:rsid w:val="001C361E"/>
    <w:rsid w:val="001C5BE0"/>
    <w:rsid w:val="001D0D4B"/>
    <w:rsid w:val="001D6F0B"/>
    <w:rsid w:val="001E2298"/>
    <w:rsid w:val="001E35DB"/>
    <w:rsid w:val="001E4C99"/>
    <w:rsid w:val="001E68A5"/>
    <w:rsid w:val="001E7697"/>
    <w:rsid w:val="00201E99"/>
    <w:rsid w:val="0020543F"/>
    <w:rsid w:val="00214803"/>
    <w:rsid w:val="00216F2A"/>
    <w:rsid w:val="00225BFF"/>
    <w:rsid w:val="002273D0"/>
    <w:rsid w:val="00246F54"/>
    <w:rsid w:val="00254690"/>
    <w:rsid w:val="0026063B"/>
    <w:rsid w:val="00262C43"/>
    <w:rsid w:val="00271324"/>
    <w:rsid w:val="00271BBB"/>
    <w:rsid w:val="002720F7"/>
    <w:rsid w:val="00274E3F"/>
    <w:rsid w:val="00286BA6"/>
    <w:rsid w:val="00293377"/>
    <w:rsid w:val="00295A2D"/>
    <w:rsid w:val="002A2E67"/>
    <w:rsid w:val="002A483E"/>
    <w:rsid w:val="002A5C77"/>
    <w:rsid w:val="002B28F3"/>
    <w:rsid w:val="002C5333"/>
    <w:rsid w:val="002C541B"/>
    <w:rsid w:val="002C6CA9"/>
    <w:rsid w:val="002D0633"/>
    <w:rsid w:val="002D14D4"/>
    <w:rsid w:val="002D422F"/>
    <w:rsid w:val="002D4250"/>
    <w:rsid w:val="002D5F32"/>
    <w:rsid w:val="002D6330"/>
    <w:rsid w:val="002E2003"/>
    <w:rsid w:val="002F7C7C"/>
    <w:rsid w:val="00300867"/>
    <w:rsid w:val="0030222A"/>
    <w:rsid w:val="00306316"/>
    <w:rsid w:val="00307D99"/>
    <w:rsid w:val="00320B75"/>
    <w:rsid w:val="00321D31"/>
    <w:rsid w:val="00325373"/>
    <w:rsid w:val="003263F1"/>
    <w:rsid w:val="00327368"/>
    <w:rsid w:val="00327ADF"/>
    <w:rsid w:val="00332C5D"/>
    <w:rsid w:val="003340F9"/>
    <w:rsid w:val="003403AC"/>
    <w:rsid w:val="00344008"/>
    <w:rsid w:val="00346556"/>
    <w:rsid w:val="00347C41"/>
    <w:rsid w:val="00353B4D"/>
    <w:rsid w:val="00353DEE"/>
    <w:rsid w:val="003555AC"/>
    <w:rsid w:val="00356569"/>
    <w:rsid w:val="00357FC2"/>
    <w:rsid w:val="00370F7F"/>
    <w:rsid w:val="00372ECB"/>
    <w:rsid w:val="003774EE"/>
    <w:rsid w:val="003856F3"/>
    <w:rsid w:val="00396D73"/>
    <w:rsid w:val="003C2AB1"/>
    <w:rsid w:val="003C4EA9"/>
    <w:rsid w:val="003D30B2"/>
    <w:rsid w:val="003D375B"/>
    <w:rsid w:val="003D4603"/>
    <w:rsid w:val="003F52F0"/>
    <w:rsid w:val="0040042C"/>
    <w:rsid w:val="004058F5"/>
    <w:rsid w:val="00405D44"/>
    <w:rsid w:val="00406E7C"/>
    <w:rsid w:val="00411114"/>
    <w:rsid w:val="0042039B"/>
    <w:rsid w:val="004224C3"/>
    <w:rsid w:val="00432476"/>
    <w:rsid w:val="00437A6A"/>
    <w:rsid w:val="00445C17"/>
    <w:rsid w:val="00446101"/>
    <w:rsid w:val="00454E56"/>
    <w:rsid w:val="004621FB"/>
    <w:rsid w:val="00483D4E"/>
    <w:rsid w:val="00487048"/>
    <w:rsid w:val="004A5585"/>
    <w:rsid w:val="004B4046"/>
    <w:rsid w:val="004B5751"/>
    <w:rsid w:val="004B664B"/>
    <w:rsid w:val="004C24AD"/>
    <w:rsid w:val="004C2F7C"/>
    <w:rsid w:val="004D5CE4"/>
    <w:rsid w:val="004E15F7"/>
    <w:rsid w:val="004E7D86"/>
    <w:rsid w:val="004F02F6"/>
    <w:rsid w:val="004F4620"/>
    <w:rsid w:val="005018C5"/>
    <w:rsid w:val="00507DF9"/>
    <w:rsid w:val="005128A3"/>
    <w:rsid w:val="0051590F"/>
    <w:rsid w:val="005330C2"/>
    <w:rsid w:val="00542EC0"/>
    <w:rsid w:val="00545734"/>
    <w:rsid w:val="0054707A"/>
    <w:rsid w:val="00550004"/>
    <w:rsid w:val="005501DC"/>
    <w:rsid w:val="00551A79"/>
    <w:rsid w:val="00551D22"/>
    <w:rsid w:val="00552C44"/>
    <w:rsid w:val="00554009"/>
    <w:rsid w:val="0055413F"/>
    <w:rsid w:val="00555C35"/>
    <w:rsid w:val="0056219F"/>
    <w:rsid w:val="005650E8"/>
    <w:rsid w:val="00582559"/>
    <w:rsid w:val="00593830"/>
    <w:rsid w:val="00594F4D"/>
    <w:rsid w:val="005B0FA6"/>
    <w:rsid w:val="005C0AA9"/>
    <w:rsid w:val="005C6775"/>
    <w:rsid w:val="005C7C01"/>
    <w:rsid w:val="005D078C"/>
    <w:rsid w:val="005D761D"/>
    <w:rsid w:val="005E27D2"/>
    <w:rsid w:val="005E3D34"/>
    <w:rsid w:val="005F5409"/>
    <w:rsid w:val="00603629"/>
    <w:rsid w:val="00611394"/>
    <w:rsid w:val="00612D2F"/>
    <w:rsid w:val="00616C68"/>
    <w:rsid w:val="00620643"/>
    <w:rsid w:val="00621D13"/>
    <w:rsid w:val="0062610B"/>
    <w:rsid w:val="00626974"/>
    <w:rsid w:val="00637493"/>
    <w:rsid w:val="00640F33"/>
    <w:rsid w:val="006416DD"/>
    <w:rsid w:val="00643E0C"/>
    <w:rsid w:val="0064484F"/>
    <w:rsid w:val="00657380"/>
    <w:rsid w:val="00673B67"/>
    <w:rsid w:val="006748EC"/>
    <w:rsid w:val="006828BC"/>
    <w:rsid w:val="006939BD"/>
    <w:rsid w:val="00696EE3"/>
    <w:rsid w:val="006B0830"/>
    <w:rsid w:val="006B1511"/>
    <w:rsid w:val="006B2B2F"/>
    <w:rsid w:val="006F5801"/>
    <w:rsid w:val="006F6595"/>
    <w:rsid w:val="006F6DE7"/>
    <w:rsid w:val="00706077"/>
    <w:rsid w:val="0070699D"/>
    <w:rsid w:val="0071042E"/>
    <w:rsid w:val="007110B3"/>
    <w:rsid w:val="0071699D"/>
    <w:rsid w:val="00720219"/>
    <w:rsid w:val="007241DD"/>
    <w:rsid w:val="00724D64"/>
    <w:rsid w:val="007428A2"/>
    <w:rsid w:val="0074310B"/>
    <w:rsid w:val="0074444F"/>
    <w:rsid w:val="00746521"/>
    <w:rsid w:val="00755E85"/>
    <w:rsid w:val="00757066"/>
    <w:rsid w:val="00757D96"/>
    <w:rsid w:val="00767BC5"/>
    <w:rsid w:val="007852F6"/>
    <w:rsid w:val="0078699E"/>
    <w:rsid w:val="007938B6"/>
    <w:rsid w:val="00794A50"/>
    <w:rsid w:val="007A10B5"/>
    <w:rsid w:val="007A3145"/>
    <w:rsid w:val="007A72D8"/>
    <w:rsid w:val="007B27F8"/>
    <w:rsid w:val="007C1BFF"/>
    <w:rsid w:val="007C2C4D"/>
    <w:rsid w:val="007C42D1"/>
    <w:rsid w:val="007D0368"/>
    <w:rsid w:val="007D4602"/>
    <w:rsid w:val="007F2CA0"/>
    <w:rsid w:val="00812EED"/>
    <w:rsid w:val="00816916"/>
    <w:rsid w:val="00820C65"/>
    <w:rsid w:val="00821D99"/>
    <w:rsid w:val="00826BFC"/>
    <w:rsid w:val="0082755E"/>
    <w:rsid w:val="00831B36"/>
    <w:rsid w:val="00855669"/>
    <w:rsid w:val="0085686E"/>
    <w:rsid w:val="0085774D"/>
    <w:rsid w:val="00865346"/>
    <w:rsid w:val="00866457"/>
    <w:rsid w:val="00870725"/>
    <w:rsid w:val="00870CA0"/>
    <w:rsid w:val="008719D5"/>
    <w:rsid w:val="00875388"/>
    <w:rsid w:val="00884903"/>
    <w:rsid w:val="00890142"/>
    <w:rsid w:val="00891376"/>
    <w:rsid w:val="008A7B7B"/>
    <w:rsid w:val="008A7CFD"/>
    <w:rsid w:val="008B69FD"/>
    <w:rsid w:val="008C167B"/>
    <w:rsid w:val="008D22B4"/>
    <w:rsid w:val="008D2B05"/>
    <w:rsid w:val="008D7C35"/>
    <w:rsid w:val="008E32ED"/>
    <w:rsid w:val="008E3CC1"/>
    <w:rsid w:val="008E6973"/>
    <w:rsid w:val="008F1BCB"/>
    <w:rsid w:val="00900636"/>
    <w:rsid w:val="00901463"/>
    <w:rsid w:val="00901F5B"/>
    <w:rsid w:val="00903AC9"/>
    <w:rsid w:val="00915560"/>
    <w:rsid w:val="00915EDA"/>
    <w:rsid w:val="00921F3E"/>
    <w:rsid w:val="00923C2A"/>
    <w:rsid w:val="00924EB8"/>
    <w:rsid w:val="00926CD3"/>
    <w:rsid w:val="00935E2A"/>
    <w:rsid w:val="00957E02"/>
    <w:rsid w:val="00963798"/>
    <w:rsid w:val="0096561C"/>
    <w:rsid w:val="0096595F"/>
    <w:rsid w:val="009771BC"/>
    <w:rsid w:val="009801BB"/>
    <w:rsid w:val="0098200B"/>
    <w:rsid w:val="00995CAB"/>
    <w:rsid w:val="00995E38"/>
    <w:rsid w:val="009A15F9"/>
    <w:rsid w:val="009C0013"/>
    <w:rsid w:val="009C4D6C"/>
    <w:rsid w:val="009E06F5"/>
    <w:rsid w:val="009F3442"/>
    <w:rsid w:val="009F38FE"/>
    <w:rsid w:val="009F48D4"/>
    <w:rsid w:val="00A00D27"/>
    <w:rsid w:val="00A12911"/>
    <w:rsid w:val="00A13072"/>
    <w:rsid w:val="00A2230E"/>
    <w:rsid w:val="00A22C31"/>
    <w:rsid w:val="00A26AEE"/>
    <w:rsid w:val="00A26DD4"/>
    <w:rsid w:val="00A26E25"/>
    <w:rsid w:val="00A4469B"/>
    <w:rsid w:val="00A46400"/>
    <w:rsid w:val="00A46FB0"/>
    <w:rsid w:val="00A57DC9"/>
    <w:rsid w:val="00A65C2C"/>
    <w:rsid w:val="00A72501"/>
    <w:rsid w:val="00A725E2"/>
    <w:rsid w:val="00A95C44"/>
    <w:rsid w:val="00A9793D"/>
    <w:rsid w:val="00AB1E16"/>
    <w:rsid w:val="00AB6343"/>
    <w:rsid w:val="00AD0337"/>
    <w:rsid w:val="00AE038B"/>
    <w:rsid w:val="00AE3D81"/>
    <w:rsid w:val="00AF1083"/>
    <w:rsid w:val="00B00C1D"/>
    <w:rsid w:val="00B01AF5"/>
    <w:rsid w:val="00B021E2"/>
    <w:rsid w:val="00B030C2"/>
    <w:rsid w:val="00B041DC"/>
    <w:rsid w:val="00B05E5B"/>
    <w:rsid w:val="00B152D6"/>
    <w:rsid w:val="00B254E7"/>
    <w:rsid w:val="00B265AA"/>
    <w:rsid w:val="00B3489E"/>
    <w:rsid w:val="00B40BC5"/>
    <w:rsid w:val="00B41A69"/>
    <w:rsid w:val="00B558B5"/>
    <w:rsid w:val="00B629EC"/>
    <w:rsid w:val="00B77B16"/>
    <w:rsid w:val="00B80D01"/>
    <w:rsid w:val="00B84BC0"/>
    <w:rsid w:val="00B84FE4"/>
    <w:rsid w:val="00B85E1C"/>
    <w:rsid w:val="00B93238"/>
    <w:rsid w:val="00B9372C"/>
    <w:rsid w:val="00BA63B4"/>
    <w:rsid w:val="00BC04AA"/>
    <w:rsid w:val="00BC3B3C"/>
    <w:rsid w:val="00BC3B7B"/>
    <w:rsid w:val="00BC44D1"/>
    <w:rsid w:val="00BF49A8"/>
    <w:rsid w:val="00BF4E87"/>
    <w:rsid w:val="00C02315"/>
    <w:rsid w:val="00C04060"/>
    <w:rsid w:val="00C060CD"/>
    <w:rsid w:val="00C119EB"/>
    <w:rsid w:val="00C11AD2"/>
    <w:rsid w:val="00C13CCD"/>
    <w:rsid w:val="00C15BB0"/>
    <w:rsid w:val="00C252D9"/>
    <w:rsid w:val="00C26A9F"/>
    <w:rsid w:val="00C3258F"/>
    <w:rsid w:val="00C32F27"/>
    <w:rsid w:val="00C433D2"/>
    <w:rsid w:val="00C45091"/>
    <w:rsid w:val="00C55674"/>
    <w:rsid w:val="00C608F4"/>
    <w:rsid w:val="00C65DC4"/>
    <w:rsid w:val="00C70BF1"/>
    <w:rsid w:val="00C76E33"/>
    <w:rsid w:val="00C84BA0"/>
    <w:rsid w:val="00C9045F"/>
    <w:rsid w:val="00C90486"/>
    <w:rsid w:val="00C91607"/>
    <w:rsid w:val="00C93F9A"/>
    <w:rsid w:val="00C940A6"/>
    <w:rsid w:val="00CA2289"/>
    <w:rsid w:val="00CA54C9"/>
    <w:rsid w:val="00CB0D8C"/>
    <w:rsid w:val="00CB2FA1"/>
    <w:rsid w:val="00CC3AEE"/>
    <w:rsid w:val="00CD0217"/>
    <w:rsid w:val="00CD2E42"/>
    <w:rsid w:val="00CD301C"/>
    <w:rsid w:val="00CE40B0"/>
    <w:rsid w:val="00CF52C2"/>
    <w:rsid w:val="00CF7F82"/>
    <w:rsid w:val="00D01F19"/>
    <w:rsid w:val="00D06EAA"/>
    <w:rsid w:val="00D06FD1"/>
    <w:rsid w:val="00D07610"/>
    <w:rsid w:val="00D07825"/>
    <w:rsid w:val="00D11C94"/>
    <w:rsid w:val="00D13399"/>
    <w:rsid w:val="00D20DE1"/>
    <w:rsid w:val="00D30272"/>
    <w:rsid w:val="00D30B05"/>
    <w:rsid w:val="00D31834"/>
    <w:rsid w:val="00D318A8"/>
    <w:rsid w:val="00D43EE8"/>
    <w:rsid w:val="00D45559"/>
    <w:rsid w:val="00D60CBF"/>
    <w:rsid w:val="00D614A2"/>
    <w:rsid w:val="00D705EF"/>
    <w:rsid w:val="00D71275"/>
    <w:rsid w:val="00D80F85"/>
    <w:rsid w:val="00D823F3"/>
    <w:rsid w:val="00D8433A"/>
    <w:rsid w:val="00D9215A"/>
    <w:rsid w:val="00D9439C"/>
    <w:rsid w:val="00D94FB0"/>
    <w:rsid w:val="00D95363"/>
    <w:rsid w:val="00D95494"/>
    <w:rsid w:val="00DA7111"/>
    <w:rsid w:val="00DB62DE"/>
    <w:rsid w:val="00DC079D"/>
    <w:rsid w:val="00DC3F7D"/>
    <w:rsid w:val="00DD32E7"/>
    <w:rsid w:val="00DD4A19"/>
    <w:rsid w:val="00DD7B6A"/>
    <w:rsid w:val="00DE6214"/>
    <w:rsid w:val="00DF1576"/>
    <w:rsid w:val="00DF2BA6"/>
    <w:rsid w:val="00DF513D"/>
    <w:rsid w:val="00E019A0"/>
    <w:rsid w:val="00E07E92"/>
    <w:rsid w:val="00E11519"/>
    <w:rsid w:val="00E121AF"/>
    <w:rsid w:val="00E1251E"/>
    <w:rsid w:val="00E2580F"/>
    <w:rsid w:val="00E2735E"/>
    <w:rsid w:val="00E355AA"/>
    <w:rsid w:val="00E37003"/>
    <w:rsid w:val="00E52BAF"/>
    <w:rsid w:val="00E53615"/>
    <w:rsid w:val="00E61FEB"/>
    <w:rsid w:val="00E63445"/>
    <w:rsid w:val="00E7037B"/>
    <w:rsid w:val="00E733F7"/>
    <w:rsid w:val="00EA1460"/>
    <w:rsid w:val="00EC07D8"/>
    <w:rsid w:val="00ED019E"/>
    <w:rsid w:val="00ED0A44"/>
    <w:rsid w:val="00ED1378"/>
    <w:rsid w:val="00ED35C9"/>
    <w:rsid w:val="00ED7BAE"/>
    <w:rsid w:val="00EE7805"/>
    <w:rsid w:val="00EF2759"/>
    <w:rsid w:val="00EF34C4"/>
    <w:rsid w:val="00EF562F"/>
    <w:rsid w:val="00EF7DD5"/>
    <w:rsid w:val="00F00600"/>
    <w:rsid w:val="00F04ECF"/>
    <w:rsid w:val="00F1321F"/>
    <w:rsid w:val="00F1620E"/>
    <w:rsid w:val="00F226B2"/>
    <w:rsid w:val="00F23802"/>
    <w:rsid w:val="00F25005"/>
    <w:rsid w:val="00F31E63"/>
    <w:rsid w:val="00F34945"/>
    <w:rsid w:val="00F4433D"/>
    <w:rsid w:val="00F57745"/>
    <w:rsid w:val="00F6185E"/>
    <w:rsid w:val="00F62AFE"/>
    <w:rsid w:val="00F646ED"/>
    <w:rsid w:val="00F70D55"/>
    <w:rsid w:val="00F718F0"/>
    <w:rsid w:val="00F75D7F"/>
    <w:rsid w:val="00F76ACD"/>
    <w:rsid w:val="00F80469"/>
    <w:rsid w:val="00F831AF"/>
    <w:rsid w:val="00F94A06"/>
    <w:rsid w:val="00FA557A"/>
    <w:rsid w:val="00FA79D8"/>
    <w:rsid w:val="00FC63BC"/>
    <w:rsid w:val="00FD6472"/>
    <w:rsid w:val="00FE0568"/>
    <w:rsid w:val="00FE682A"/>
    <w:rsid w:val="00FF1337"/>
    <w:rsid w:val="00FF57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737EC8"/>
  <w15:docId w15:val="{3806FAC9-1309-4B43-90D9-F212449D8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008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9008D"/>
    <w:pPr>
      <w:tabs>
        <w:tab w:val="center" w:pos="4320"/>
        <w:tab w:val="right" w:pos="8640"/>
      </w:tabs>
    </w:pPr>
  </w:style>
  <w:style w:type="character" w:customStyle="1" w:styleId="HeaderChar">
    <w:name w:val="Header Char"/>
    <w:basedOn w:val="DefaultParagraphFont"/>
    <w:link w:val="Header"/>
    <w:rsid w:val="0019008D"/>
    <w:rPr>
      <w:rFonts w:ascii="Times New Roman" w:eastAsia="Times New Roman" w:hAnsi="Times New Roman" w:cs="Times New Roman"/>
      <w:sz w:val="24"/>
      <w:szCs w:val="24"/>
    </w:rPr>
  </w:style>
  <w:style w:type="paragraph" w:styleId="Footer">
    <w:name w:val="footer"/>
    <w:basedOn w:val="Normal"/>
    <w:link w:val="FooterChar"/>
    <w:uiPriority w:val="99"/>
    <w:rsid w:val="0019008D"/>
    <w:pPr>
      <w:tabs>
        <w:tab w:val="center" w:pos="4320"/>
        <w:tab w:val="right" w:pos="8640"/>
      </w:tabs>
    </w:pPr>
  </w:style>
  <w:style w:type="character" w:customStyle="1" w:styleId="FooterChar">
    <w:name w:val="Footer Char"/>
    <w:basedOn w:val="DefaultParagraphFont"/>
    <w:link w:val="Footer"/>
    <w:uiPriority w:val="99"/>
    <w:rsid w:val="0019008D"/>
    <w:rPr>
      <w:rFonts w:ascii="Times New Roman" w:eastAsia="Times New Roman" w:hAnsi="Times New Roman" w:cs="Times New Roman"/>
      <w:sz w:val="24"/>
      <w:szCs w:val="24"/>
    </w:rPr>
  </w:style>
  <w:style w:type="character" w:styleId="PageNumber">
    <w:name w:val="page number"/>
    <w:basedOn w:val="DefaultParagraphFont"/>
    <w:rsid w:val="0019008D"/>
  </w:style>
  <w:style w:type="paragraph" w:styleId="ListParagraph">
    <w:name w:val="List Paragraph"/>
    <w:basedOn w:val="Normal"/>
    <w:uiPriority w:val="34"/>
    <w:qFormat/>
    <w:rsid w:val="0019008D"/>
    <w:pPr>
      <w:ind w:left="720"/>
      <w:contextualSpacing/>
    </w:pPr>
  </w:style>
  <w:style w:type="character" w:styleId="Strong">
    <w:name w:val="Strong"/>
    <w:basedOn w:val="DefaultParagraphFont"/>
    <w:qFormat/>
    <w:rsid w:val="0019008D"/>
    <w:rPr>
      <w:b/>
      <w:bCs/>
    </w:rPr>
  </w:style>
  <w:style w:type="paragraph" w:styleId="BalloonText">
    <w:name w:val="Balloon Text"/>
    <w:basedOn w:val="Normal"/>
    <w:link w:val="BalloonTextChar"/>
    <w:uiPriority w:val="99"/>
    <w:semiHidden/>
    <w:unhideWhenUsed/>
    <w:rsid w:val="006F5801"/>
    <w:rPr>
      <w:rFonts w:ascii="Tahoma" w:hAnsi="Tahoma" w:cs="Tahoma"/>
      <w:sz w:val="16"/>
      <w:szCs w:val="16"/>
    </w:rPr>
  </w:style>
  <w:style w:type="character" w:customStyle="1" w:styleId="BalloonTextChar">
    <w:name w:val="Balloon Text Char"/>
    <w:basedOn w:val="DefaultParagraphFont"/>
    <w:link w:val="BalloonText"/>
    <w:uiPriority w:val="99"/>
    <w:semiHidden/>
    <w:rsid w:val="006F5801"/>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6F5801"/>
    <w:rPr>
      <w:sz w:val="16"/>
      <w:szCs w:val="16"/>
    </w:rPr>
  </w:style>
  <w:style w:type="paragraph" w:styleId="CommentText">
    <w:name w:val="annotation text"/>
    <w:basedOn w:val="Normal"/>
    <w:link w:val="CommentTextChar"/>
    <w:uiPriority w:val="99"/>
    <w:unhideWhenUsed/>
    <w:rsid w:val="006F5801"/>
    <w:rPr>
      <w:sz w:val="20"/>
      <w:szCs w:val="20"/>
    </w:rPr>
  </w:style>
  <w:style w:type="character" w:customStyle="1" w:styleId="CommentTextChar">
    <w:name w:val="Comment Text Char"/>
    <w:basedOn w:val="DefaultParagraphFont"/>
    <w:link w:val="CommentText"/>
    <w:uiPriority w:val="99"/>
    <w:rsid w:val="006F580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F5801"/>
    <w:rPr>
      <w:b/>
      <w:bCs/>
    </w:rPr>
  </w:style>
  <w:style w:type="character" w:customStyle="1" w:styleId="CommentSubjectChar">
    <w:name w:val="Comment Subject Char"/>
    <w:basedOn w:val="CommentTextChar"/>
    <w:link w:val="CommentSubject"/>
    <w:uiPriority w:val="99"/>
    <w:semiHidden/>
    <w:rsid w:val="006F5801"/>
    <w:rPr>
      <w:rFonts w:ascii="Times New Roman" w:eastAsia="Times New Roman" w:hAnsi="Times New Roman" w:cs="Times New Roman"/>
      <w:b/>
      <w:bCs/>
      <w:sz w:val="20"/>
      <w:szCs w:val="20"/>
    </w:rPr>
  </w:style>
  <w:style w:type="character" w:styleId="LineNumber">
    <w:name w:val="line number"/>
    <w:basedOn w:val="DefaultParagraphFont"/>
    <w:uiPriority w:val="99"/>
    <w:semiHidden/>
    <w:unhideWhenUsed/>
    <w:rsid w:val="00DC3F7D"/>
  </w:style>
  <w:style w:type="paragraph" w:styleId="NoSpacing">
    <w:name w:val="No Spacing"/>
    <w:link w:val="NoSpacingChar"/>
    <w:uiPriority w:val="1"/>
    <w:qFormat/>
    <w:rsid w:val="00074050"/>
    <w:pPr>
      <w:spacing w:after="0"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FC63BC"/>
    <w:pPr>
      <w:spacing w:before="100" w:beforeAutospacing="1" w:after="100" w:afterAutospacing="1"/>
    </w:pPr>
  </w:style>
  <w:style w:type="paragraph" w:styleId="Revision">
    <w:name w:val="Revision"/>
    <w:hidden/>
    <w:uiPriority w:val="99"/>
    <w:semiHidden/>
    <w:rsid w:val="00640F33"/>
    <w:pPr>
      <w:spacing w:after="0"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551A79"/>
    <w:rPr>
      <w:sz w:val="20"/>
      <w:szCs w:val="20"/>
    </w:rPr>
  </w:style>
  <w:style w:type="character" w:customStyle="1" w:styleId="FootnoteTextChar">
    <w:name w:val="Footnote Text Char"/>
    <w:basedOn w:val="DefaultParagraphFont"/>
    <w:link w:val="FootnoteText"/>
    <w:uiPriority w:val="99"/>
    <w:semiHidden/>
    <w:rsid w:val="00551A79"/>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551A79"/>
    <w:rPr>
      <w:vertAlign w:val="superscript"/>
    </w:rPr>
  </w:style>
  <w:style w:type="paragraph" w:customStyle="1" w:styleId="DocID">
    <w:name w:val="DocID"/>
    <w:basedOn w:val="Footer"/>
    <w:next w:val="Footer"/>
    <w:link w:val="DocIDChar"/>
    <w:rsid w:val="00963798"/>
    <w:pPr>
      <w:tabs>
        <w:tab w:val="clear" w:pos="4320"/>
        <w:tab w:val="clear" w:pos="8640"/>
      </w:tabs>
      <w:jc w:val="right"/>
    </w:pPr>
    <w:rPr>
      <w:sz w:val="18"/>
      <w:szCs w:val="20"/>
    </w:rPr>
  </w:style>
  <w:style w:type="character" w:customStyle="1" w:styleId="NoSpacingChar">
    <w:name w:val="No Spacing Char"/>
    <w:basedOn w:val="DefaultParagraphFont"/>
    <w:link w:val="NoSpacing"/>
    <w:uiPriority w:val="1"/>
    <w:rsid w:val="00963798"/>
    <w:rPr>
      <w:rFonts w:ascii="Times New Roman" w:eastAsia="Times New Roman" w:hAnsi="Times New Roman" w:cs="Times New Roman"/>
      <w:sz w:val="24"/>
      <w:szCs w:val="24"/>
    </w:rPr>
  </w:style>
  <w:style w:type="character" w:customStyle="1" w:styleId="DocIDChar">
    <w:name w:val="DocID Char"/>
    <w:basedOn w:val="NoSpacingChar"/>
    <w:link w:val="DocID"/>
    <w:rsid w:val="00963798"/>
    <w:rPr>
      <w:rFonts w:ascii="Times New Roman" w:eastAsia="Times New Roman" w:hAnsi="Times New Roman" w:cs="Times New Roman"/>
      <w:sz w:val="18"/>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56738">
      <w:bodyDiv w:val="1"/>
      <w:marLeft w:val="0"/>
      <w:marRight w:val="0"/>
      <w:marTop w:val="0"/>
      <w:marBottom w:val="0"/>
      <w:divBdr>
        <w:top w:val="none" w:sz="0" w:space="0" w:color="auto"/>
        <w:left w:val="none" w:sz="0" w:space="0" w:color="auto"/>
        <w:bottom w:val="none" w:sz="0" w:space="0" w:color="auto"/>
        <w:right w:val="none" w:sz="0" w:space="0" w:color="auto"/>
      </w:divBdr>
    </w:div>
    <w:div w:id="183328650">
      <w:bodyDiv w:val="1"/>
      <w:marLeft w:val="0"/>
      <w:marRight w:val="0"/>
      <w:marTop w:val="0"/>
      <w:marBottom w:val="0"/>
      <w:divBdr>
        <w:top w:val="none" w:sz="0" w:space="0" w:color="auto"/>
        <w:left w:val="none" w:sz="0" w:space="0" w:color="auto"/>
        <w:bottom w:val="none" w:sz="0" w:space="0" w:color="auto"/>
        <w:right w:val="none" w:sz="0" w:space="0" w:color="auto"/>
      </w:divBdr>
    </w:div>
    <w:div w:id="2092970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microsoft.com/office/2018/08/relationships/commentsExtensible" Target="commentsExtensible.xml"/><Relationship Id="rId19" Type="http://schemas.openxmlformats.org/officeDocument/2006/relationships/theme" Target="theme/theme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10</Pages>
  <Words>1805</Words>
  <Characters>10295</Characters>
  <Application>Microsoft Office Word</Application>
  <DocSecurity>4</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Bureau of Reclamation</Company>
  <LinksUpToDate>false</LinksUpToDate>
  <CharactersWithSpaces>12076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Jeff</dc:creator>
  <cp:lastModifiedBy>Hearty, Jeffrey T</cp:lastModifiedBy>
  <cp:revision>2</cp:revision>
  <cp:lastPrinted>2025-04-10T21:11:00Z</cp:lastPrinted>
  <dcterms:created xsi:type="dcterms:W3CDTF">2025-08-01T21:36:00Z</dcterms:created>
  <dcterms:modified xsi:type="dcterms:W3CDTF">2025-08-01T21:36:00Z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_DocIDString">
    <vt:lpwstr>4936-4562-6956.v2</vt:lpwstr>
  </property>
  <property fmtid="{D5CDD505-2E9C-101B-9397-08002B2CF9AE}" pid="3" name="CUS_DocIDChunk0">
    <vt:lpwstr>4936-4562-6956.v2</vt:lpwstr>
  </property>
  <property fmtid="{D5CDD505-2E9C-101B-9397-08002B2CF9AE}" pid="4" name="CUS_DocIDActiveBits">
    <vt:lpwstr>520192</vt:lpwstr>
  </property>
  <property fmtid="{D5CDD505-2E9C-101B-9397-08002B2CF9AE}" pid="5" name="CUS_DocIDLocation">
    <vt:lpwstr>EVERY_PAGE</vt:lpwstr>
  </property>
  <property fmtid="{D5CDD505-2E9C-101B-9397-08002B2CF9AE}" pid="6" name="CUS_DocIDReference">
    <vt:lpwstr>everyPage</vt:lpwstr>
  </property>
</Properties>
</file>